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9" w:type="dxa"/>
        <w:tblLayout w:type="fixed"/>
        <w:tblLook w:val="0000" w:firstRow="0" w:lastRow="0" w:firstColumn="0" w:lastColumn="0" w:noHBand="0" w:noVBand="0"/>
      </w:tblPr>
      <w:tblGrid>
        <w:gridCol w:w="1340"/>
        <w:gridCol w:w="753"/>
        <w:gridCol w:w="4794"/>
        <w:gridCol w:w="2392"/>
      </w:tblGrid>
      <w:tr w:rsidR="007B598C" w:rsidRPr="004A6A23" w14:paraId="02F7F5E4" w14:textId="77777777" w:rsidTr="00C33EEE">
        <w:trPr>
          <w:cantSplit/>
          <w:trHeight w:val="864"/>
        </w:trPr>
        <w:tc>
          <w:tcPr>
            <w:tcW w:w="6887" w:type="dxa"/>
            <w:gridSpan w:val="3"/>
          </w:tcPr>
          <w:p w14:paraId="401F1DB7" w14:textId="6391DAC7" w:rsidR="007B598C" w:rsidRPr="004A6A23" w:rsidRDefault="007230BE" w:rsidP="00C33EEE">
            <w:pPr>
              <w:pStyle w:val="conservationmeasuretitle1"/>
            </w:pPr>
            <w:bookmarkStart w:id="0" w:name="_Toc418689779"/>
            <w:bookmarkStart w:id="1" w:name="_Toc435711225"/>
            <w:r w:rsidRPr="004A6A23">
              <w:rPr>
                <w:caps w:val="0"/>
              </w:rPr>
              <w:t xml:space="preserve">Conservation Measure </w:t>
            </w:r>
            <w:r w:rsidR="007B598C" w:rsidRPr="004A6A23">
              <w:t>41-10 (201</w:t>
            </w:r>
            <w:ins w:id="2" w:author="Addis" w:date="2018-10-31T09:23:00Z">
              <w:r w:rsidR="0085373E">
                <w:t>8</w:t>
              </w:r>
            </w:ins>
            <w:del w:id="3" w:author="Addis" w:date="2018-10-31T09:23:00Z">
              <w:r w:rsidR="00686A1D" w:rsidRPr="004A6A23" w:rsidDel="0085373E">
                <w:delText>7</w:delText>
              </w:r>
            </w:del>
            <w:r w:rsidR="007B598C" w:rsidRPr="004A6A23">
              <w:t>)</w:t>
            </w:r>
            <w:bookmarkEnd w:id="0"/>
            <w:bookmarkEnd w:id="1"/>
          </w:p>
          <w:p w14:paraId="04C3C74E" w14:textId="53FA68B5" w:rsidR="007B598C" w:rsidRPr="004A6A23" w:rsidRDefault="007B598C" w:rsidP="00C33EEE">
            <w:pPr>
              <w:pStyle w:val="conservationmeasuretitle2"/>
            </w:pPr>
            <w:bookmarkStart w:id="4" w:name="_Toc88975796"/>
            <w:bookmarkStart w:id="5" w:name="_Toc418689780"/>
            <w:bookmarkStart w:id="6" w:name="_Toc435711226"/>
            <w:r w:rsidRPr="004A6A23">
              <w:t xml:space="preserve">Limits on the exploratory fishery for </w:t>
            </w:r>
            <w:r w:rsidRPr="004A6A23">
              <w:rPr>
                <w:i/>
                <w:iCs/>
              </w:rPr>
              <w:t>Dissostichus</w:t>
            </w:r>
            <w:r w:rsidRPr="004A6A23">
              <w:t xml:space="preserve"> </w:t>
            </w:r>
            <w:r w:rsidRPr="004A6A23">
              <w:rPr>
                <w:i/>
              </w:rPr>
              <w:t>mawsoni</w:t>
            </w:r>
            <w:r w:rsidRPr="004A6A23">
              <w:t xml:space="preserve"> </w:t>
            </w:r>
            <w:r w:rsidRPr="004A6A23">
              <w:br/>
              <w:t xml:space="preserve">in Statistical </w:t>
            </w:r>
            <w:r w:rsidRPr="004A6A23">
              <w:rPr>
                <w:bCs/>
              </w:rPr>
              <w:t>Subarea 88.2 in the 201</w:t>
            </w:r>
            <w:ins w:id="7" w:author="Addis" w:date="2018-10-31T09:23:00Z">
              <w:r w:rsidR="0085373E">
                <w:rPr>
                  <w:bCs/>
                </w:rPr>
                <w:t>8</w:t>
              </w:r>
            </w:ins>
            <w:del w:id="8" w:author="Addis" w:date="2018-10-31T09:23:00Z">
              <w:r w:rsidR="00686A1D" w:rsidRPr="004A6A23" w:rsidDel="0085373E">
                <w:rPr>
                  <w:bCs/>
                </w:rPr>
                <w:delText>7</w:delText>
              </w:r>
            </w:del>
            <w:r w:rsidRPr="004A6A23">
              <w:rPr>
                <w:bCs/>
              </w:rPr>
              <w:t>/1</w:t>
            </w:r>
            <w:ins w:id="9" w:author="Addis" w:date="2018-10-31T09:23:00Z">
              <w:r w:rsidR="0085373E">
                <w:rPr>
                  <w:bCs/>
                </w:rPr>
                <w:t>9</w:t>
              </w:r>
            </w:ins>
            <w:del w:id="10" w:author="Addis" w:date="2018-10-31T09:23:00Z">
              <w:r w:rsidR="00686A1D" w:rsidRPr="004A6A23" w:rsidDel="0085373E">
                <w:rPr>
                  <w:bCs/>
                </w:rPr>
                <w:delText>8</w:delText>
              </w:r>
            </w:del>
            <w:r w:rsidRPr="004A6A23">
              <w:rPr>
                <w:bCs/>
              </w:rPr>
              <w:t xml:space="preserve"> season</w:t>
            </w:r>
            <w:bookmarkEnd w:id="4"/>
            <w:bookmarkEnd w:id="5"/>
            <w:bookmarkEnd w:id="6"/>
          </w:p>
        </w:tc>
        <w:tc>
          <w:tcPr>
            <w:tcW w:w="2392"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7B598C" w:rsidRPr="004A6A23" w14:paraId="54619BF4" w14:textId="77777777" w:rsidTr="00C33EEE">
              <w:trPr>
                <w:cantSplit/>
              </w:trPr>
              <w:tc>
                <w:tcPr>
                  <w:tcW w:w="1985" w:type="dxa"/>
                </w:tcPr>
                <w:p w14:paraId="65C1BC4C" w14:textId="77777777" w:rsidR="007B598C" w:rsidRPr="004A6A23" w:rsidRDefault="007B598C" w:rsidP="00C33EEE">
                  <w:pPr>
                    <w:pStyle w:val="circ"/>
                    <w:tabs>
                      <w:tab w:val="clear" w:pos="5100"/>
                      <w:tab w:val="right" w:pos="1720"/>
                    </w:tabs>
                    <w:spacing w:line="200" w:lineRule="atLeast"/>
                    <w:rPr>
                      <w:sz w:val="20"/>
                    </w:rPr>
                  </w:pPr>
                  <w:r w:rsidRPr="004A6A23">
                    <w:rPr>
                      <w:sz w:val="20"/>
                    </w:rPr>
                    <w:t>Species</w:t>
                  </w:r>
                  <w:r w:rsidRPr="004A6A23">
                    <w:rPr>
                      <w:sz w:val="20"/>
                    </w:rPr>
                    <w:tab/>
                    <w:t>toothfish</w:t>
                  </w:r>
                </w:p>
              </w:tc>
            </w:tr>
            <w:tr w:rsidR="007B598C" w:rsidRPr="004A6A23" w14:paraId="4AA08A29" w14:textId="77777777" w:rsidTr="00C33EEE">
              <w:trPr>
                <w:cantSplit/>
              </w:trPr>
              <w:tc>
                <w:tcPr>
                  <w:tcW w:w="1985" w:type="dxa"/>
                </w:tcPr>
                <w:p w14:paraId="3FA8D282" w14:textId="77777777" w:rsidR="007B598C" w:rsidRPr="004A6A23" w:rsidRDefault="007B598C" w:rsidP="00C33EEE">
                  <w:pPr>
                    <w:pStyle w:val="Footer"/>
                    <w:tabs>
                      <w:tab w:val="right" w:pos="1720"/>
                    </w:tabs>
                    <w:spacing w:line="200" w:lineRule="atLeast"/>
                  </w:pPr>
                  <w:r w:rsidRPr="004A6A23">
                    <w:t>Area</w:t>
                  </w:r>
                  <w:r w:rsidRPr="004A6A23">
                    <w:tab/>
                    <w:t>88.2</w:t>
                  </w:r>
                </w:p>
              </w:tc>
            </w:tr>
            <w:tr w:rsidR="007B598C" w:rsidRPr="004A6A23" w14:paraId="575296BA" w14:textId="77777777" w:rsidTr="00C33EEE">
              <w:trPr>
                <w:cantSplit/>
              </w:trPr>
              <w:tc>
                <w:tcPr>
                  <w:tcW w:w="1985" w:type="dxa"/>
                </w:tcPr>
                <w:p w14:paraId="0BE124EF" w14:textId="4FF11FA5" w:rsidR="007B598C" w:rsidRPr="004A6A23" w:rsidRDefault="007B598C" w:rsidP="00C33EEE">
                  <w:pPr>
                    <w:pStyle w:val="Footer"/>
                    <w:tabs>
                      <w:tab w:val="right" w:pos="1720"/>
                    </w:tabs>
                    <w:spacing w:line="200" w:lineRule="atLeast"/>
                    <w:rPr>
                      <w:caps/>
                    </w:rPr>
                  </w:pPr>
                  <w:r w:rsidRPr="004A6A23">
                    <w:t>Season</w:t>
                  </w:r>
                  <w:r w:rsidRPr="004A6A23">
                    <w:tab/>
                    <w:t>201</w:t>
                  </w:r>
                  <w:ins w:id="11" w:author="Addis" w:date="2018-10-31T09:23:00Z">
                    <w:r w:rsidR="0085373E">
                      <w:t>8</w:t>
                    </w:r>
                  </w:ins>
                  <w:del w:id="12" w:author="Addis" w:date="2018-10-31T09:23:00Z">
                    <w:r w:rsidR="00686A1D" w:rsidRPr="004A6A23" w:rsidDel="0085373E">
                      <w:delText>7</w:delText>
                    </w:r>
                  </w:del>
                  <w:r w:rsidRPr="004A6A23">
                    <w:t>/1</w:t>
                  </w:r>
                  <w:ins w:id="13" w:author="Addis" w:date="2018-10-31T09:23:00Z">
                    <w:r w:rsidR="0085373E">
                      <w:t>9</w:t>
                    </w:r>
                  </w:ins>
                  <w:del w:id="14" w:author="Addis" w:date="2018-10-31T09:23:00Z">
                    <w:r w:rsidR="00686A1D" w:rsidRPr="004A6A23" w:rsidDel="0085373E">
                      <w:delText>8</w:delText>
                    </w:r>
                  </w:del>
                </w:p>
              </w:tc>
            </w:tr>
            <w:tr w:rsidR="007B598C" w:rsidRPr="004A6A23" w14:paraId="76CB4AA0" w14:textId="77777777" w:rsidTr="00C33EEE">
              <w:trPr>
                <w:cantSplit/>
              </w:trPr>
              <w:tc>
                <w:tcPr>
                  <w:tcW w:w="1985" w:type="dxa"/>
                </w:tcPr>
                <w:p w14:paraId="166D365D" w14:textId="77777777" w:rsidR="007B598C" w:rsidRPr="004A6A23" w:rsidRDefault="007B598C" w:rsidP="00C33EEE">
                  <w:pPr>
                    <w:tabs>
                      <w:tab w:val="right" w:pos="1720"/>
                    </w:tabs>
                    <w:spacing w:line="200" w:lineRule="atLeast"/>
                    <w:rPr>
                      <w:sz w:val="20"/>
                    </w:rPr>
                  </w:pPr>
                  <w:r w:rsidRPr="004A6A23">
                    <w:rPr>
                      <w:sz w:val="20"/>
                    </w:rPr>
                    <w:t>Gear</w:t>
                  </w:r>
                  <w:r w:rsidRPr="004A6A23">
                    <w:rPr>
                      <w:sz w:val="20"/>
                    </w:rPr>
                    <w:tab/>
                    <w:t>longline</w:t>
                  </w:r>
                </w:p>
              </w:tc>
            </w:tr>
          </w:tbl>
          <w:p w14:paraId="6FFAC8D8" w14:textId="77777777" w:rsidR="007B598C" w:rsidRPr="004A6A23" w:rsidRDefault="007B598C" w:rsidP="00C33EEE">
            <w:pPr>
              <w:pStyle w:val="conservationmeasuretitle1"/>
            </w:pPr>
          </w:p>
        </w:tc>
      </w:tr>
      <w:tr w:rsidR="007B598C" w:rsidRPr="004A6A23" w14:paraId="2038FE4A" w14:textId="77777777" w:rsidTr="00C33EEE">
        <w:trPr>
          <w:cantSplit/>
        </w:trPr>
        <w:tc>
          <w:tcPr>
            <w:tcW w:w="9279" w:type="dxa"/>
            <w:gridSpan w:val="4"/>
          </w:tcPr>
          <w:p w14:paraId="7DA0E332" w14:textId="77777777" w:rsidR="007B598C" w:rsidRPr="004A6A23" w:rsidRDefault="007B598C" w:rsidP="00C33EEE">
            <w:pPr>
              <w:pStyle w:val="cmpara"/>
              <w:spacing w:before="240"/>
            </w:pPr>
            <w:r w:rsidRPr="004A6A23">
              <w:t>The Commission hereby adopts the following conservation measure in accordance with Conservation Measure 21-02:</w:t>
            </w:r>
          </w:p>
        </w:tc>
      </w:tr>
      <w:tr w:rsidR="007B598C" w:rsidRPr="004A6A23" w14:paraId="10E20DCE" w14:textId="77777777" w:rsidTr="00C33EEE">
        <w:trPr>
          <w:cantSplit/>
        </w:trPr>
        <w:tc>
          <w:tcPr>
            <w:tcW w:w="1340" w:type="dxa"/>
          </w:tcPr>
          <w:p w14:paraId="45801082" w14:textId="77777777" w:rsidR="007B598C" w:rsidRPr="004A6A23" w:rsidRDefault="007B598C" w:rsidP="00C33EEE">
            <w:pPr>
              <w:pStyle w:val="cmpara"/>
              <w:jc w:val="left"/>
              <w:rPr>
                <w:sz w:val="20"/>
              </w:rPr>
            </w:pPr>
            <w:r w:rsidRPr="004A6A23">
              <w:rPr>
                <w:sz w:val="20"/>
              </w:rPr>
              <w:t>Access</w:t>
            </w:r>
          </w:p>
        </w:tc>
        <w:tc>
          <w:tcPr>
            <w:tcW w:w="753" w:type="dxa"/>
          </w:tcPr>
          <w:p w14:paraId="5D062AD5" w14:textId="77777777" w:rsidR="007B598C" w:rsidRPr="004A6A23" w:rsidRDefault="007B598C" w:rsidP="00C33EEE">
            <w:pPr>
              <w:pStyle w:val="cmpara"/>
            </w:pPr>
            <w:r w:rsidRPr="004A6A23">
              <w:t>1.</w:t>
            </w:r>
          </w:p>
        </w:tc>
        <w:tc>
          <w:tcPr>
            <w:tcW w:w="7186" w:type="dxa"/>
            <w:gridSpan w:val="2"/>
          </w:tcPr>
          <w:p w14:paraId="50A624E4" w14:textId="61F0F397" w:rsidR="007B598C" w:rsidRPr="004A6A23" w:rsidRDefault="007B598C" w:rsidP="00A636E1">
            <w:pPr>
              <w:pStyle w:val="cmpara"/>
            </w:pPr>
            <w:r w:rsidRPr="004A6A23">
              <w:t xml:space="preserve">Fishing for </w:t>
            </w:r>
            <w:r w:rsidRPr="004A6A23">
              <w:rPr>
                <w:i/>
                <w:iCs/>
              </w:rPr>
              <w:t>Dissostichus</w:t>
            </w:r>
            <w:r w:rsidRPr="004A6A23">
              <w:t xml:space="preserve"> </w:t>
            </w:r>
            <w:r w:rsidRPr="004A6A23">
              <w:rPr>
                <w:i/>
              </w:rPr>
              <w:t>mawsoni</w:t>
            </w:r>
            <w:r w:rsidRPr="004A6A23">
              <w:t xml:space="preserve"> in Statistical Subarea 88.2 shall be limited in the 201</w:t>
            </w:r>
            <w:ins w:id="15" w:author="Addis" w:date="2018-10-31T09:23:00Z">
              <w:r w:rsidR="0085373E">
                <w:t>8</w:t>
              </w:r>
            </w:ins>
            <w:del w:id="16" w:author="Addis" w:date="2018-10-31T09:23:00Z">
              <w:r w:rsidR="009E6005" w:rsidRPr="004A6A23" w:rsidDel="0085373E">
                <w:delText>7</w:delText>
              </w:r>
            </w:del>
            <w:r w:rsidRPr="004A6A23">
              <w:t>/1</w:t>
            </w:r>
            <w:ins w:id="17" w:author="Addis" w:date="2018-10-31T09:23:00Z">
              <w:r w:rsidR="0085373E">
                <w:t>9</w:t>
              </w:r>
            </w:ins>
            <w:del w:id="18" w:author="Addis" w:date="2018-10-31T09:23:00Z">
              <w:r w:rsidR="009E6005" w:rsidRPr="004A6A23" w:rsidDel="0085373E">
                <w:delText>8</w:delText>
              </w:r>
            </w:del>
            <w:r w:rsidRPr="004A6A23">
              <w:t xml:space="preserve"> season to the exploratory longline fishery by Australia, the Republic of Korea, New Zealand, </w:t>
            </w:r>
            <w:del w:id="19" w:author="Addis" w:date="2018-10-31T09:23:00Z">
              <w:r w:rsidRPr="004A6A23" w:rsidDel="0085373E">
                <w:delText xml:space="preserve">Norway, </w:delText>
              </w:r>
            </w:del>
            <w:r w:rsidRPr="004A6A23">
              <w:t xml:space="preserve">Russia, Ukraine, UK and Uruguay. The fishery in small-scale research units (SSRUs) C, D, E, F, G, H and I shall be conducted by one (1) Australian, </w:t>
            </w:r>
            <w:del w:id="20" w:author="Addis" w:date="2018-10-31T09:25:00Z">
              <w:r w:rsidR="00CA000C" w:rsidRPr="004A6A23" w:rsidDel="00332123">
                <w:delText>four</w:delText>
              </w:r>
              <w:r w:rsidRPr="004A6A23" w:rsidDel="00332123">
                <w:delText xml:space="preserve"> </w:delText>
              </w:r>
            </w:del>
            <w:ins w:id="21" w:author="Addis" w:date="2018-10-31T09:25:00Z">
              <w:del w:id="22" w:author="Stephane Thanassekos" w:date="2018-10-31T10:28:00Z">
                <w:r w:rsidR="00332123" w:rsidDel="00A636E1">
                  <w:delText>five</w:delText>
                </w:r>
              </w:del>
            </w:ins>
            <w:ins w:id="23" w:author="Stephane Thanassekos" w:date="2018-10-31T10:28:00Z">
              <w:del w:id="24" w:author="Ingrid Slicer" w:date="2018-10-31T15:23:00Z">
                <w:r w:rsidR="00A636E1" w:rsidDel="00EE614B">
                  <w:delText>six</w:delText>
                </w:r>
              </w:del>
            </w:ins>
            <w:ins w:id="25" w:author="Ingrid Slicer" w:date="2018-10-31T15:23:00Z">
              <w:r w:rsidR="00EE614B">
                <w:t>five</w:t>
              </w:r>
            </w:ins>
            <w:ins w:id="26" w:author="Addis" w:date="2018-10-31T09:25:00Z">
              <w:r w:rsidR="00332123">
                <w:t xml:space="preserve"> </w:t>
              </w:r>
            </w:ins>
            <w:r w:rsidRPr="004A6A23">
              <w:t>(</w:t>
            </w:r>
            <w:ins w:id="27" w:author="Addis" w:date="2018-10-31T09:25:00Z">
              <w:del w:id="28" w:author="Stephane Thanassekos" w:date="2018-10-31T10:28:00Z">
                <w:r w:rsidR="00332123" w:rsidDel="00A636E1">
                  <w:delText>5</w:delText>
                </w:r>
              </w:del>
            </w:ins>
            <w:ins w:id="29" w:author="Ingrid Slicer" w:date="2018-10-31T15:23:00Z">
              <w:r w:rsidR="00EE614B">
                <w:t>5</w:t>
              </w:r>
            </w:ins>
            <w:ins w:id="30" w:author="Stephane Thanassekos" w:date="2018-10-31T10:28:00Z">
              <w:del w:id="31" w:author="Ingrid Slicer" w:date="2018-10-31T15:23:00Z">
                <w:r w:rsidR="00A636E1" w:rsidDel="00EE614B">
                  <w:delText>6</w:delText>
                </w:r>
              </w:del>
            </w:ins>
            <w:del w:id="32" w:author="Addis" w:date="2018-10-31T09:25:00Z">
              <w:r w:rsidR="00CA000C" w:rsidRPr="004A6A23" w:rsidDel="00332123">
                <w:delText>4</w:delText>
              </w:r>
            </w:del>
            <w:r w:rsidRPr="004A6A23">
              <w:t xml:space="preserve">) Korean, three (3) New Zealand, </w:t>
            </w:r>
            <w:del w:id="33" w:author="Addis" w:date="2018-10-31T09:24:00Z">
              <w:r w:rsidRPr="004A6A23" w:rsidDel="0085373E">
                <w:delText xml:space="preserve">one (1) Norwegian, </w:delText>
              </w:r>
            </w:del>
            <w:r w:rsidR="00CA000C" w:rsidRPr="004A6A23">
              <w:t>four</w:t>
            </w:r>
            <w:r w:rsidRPr="004A6A23">
              <w:t xml:space="preserve"> (</w:t>
            </w:r>
            <w:r w:rsidR="00CA000C" w:rsidRPr="004A6A23">
              <w:t>4</w:t>
            </w:r>
            <w:r w:rsidRPr="004A6A23">
              <w:t xml:space="preserve">) Russian, </w:t>
            </w:r>
            <w:r w:rsidR="00CA000C" w:rsidRPr="004A6A23">
              <w:t xml:space="preserve">five </w:t>
            </w:r>
            <w:r w:rsidRPr="004A6A23">
              <w:t>(</w:t>
            </w:r>
            <w:r w:rsidR="00CA000C" w:rsidRPr="004A6A23">
              <w:t>5</w:t>
            </w:r>
            <w:r w:rsidRPr="004A6A23">
              <w:t xml:space="preserve">) Ukrainian, </w:t>
            </w:r>
            <w:del w:id="34" w:author="Addis" w:date="2018-10-31T09:25:00Z">
              <w:r w:rsidRPr="004A6A23" w:rsidDel="00332123">
                <w:delText xml:space="preserve">one </w:delText>
              </w:r>
            </w:del>
            <w:ins w:id="35" w:author="Addis" w:date="2018-10-31T09:25:00Z">
              <w:r w:rsidR="00332123">
                <w:t xml:space="preserve">three </w:t>
              </w:r>
            </w:ins>
            <w:r w:rsidRPr="004A6A23">
              <w:t>(</w:t>
            </w:r>
            <w:ins w:id="36" w:author="Addis" w:date="2018-10-31T09:25:00Z">
              <w:r w:rsidR="00332123">
                <w:t>3</w:t>
              </w:r>
            </w:ins>
            <w:del w:id="37" w:author="Addis" w:date="2018-10-31T09:25:00Z">
              <w:r w:rsidRPr="004A6A23" w:rsidDel="00332123">
                <w:delText>1</w:delText>
              </w:r>
            </w:del>
            <w:r w:rsidRPr="004A6A23">
              <w:t xml:space="preserve">) UK and </w:t>
            </w:r>
            <w:r w:rsidR="00CA000C" w:rsidRPr="004A6A23">
              <w:t>two</w:t>
            </w:r>
            <w:r w:rsidRPr="004A6A23">
              <w:t xml:space="preserve"> (</w:t>
            </w:r>
            <w:r w:rsidR="00CA000C" w:rsidRPr="004A6A23">
              <w:t>2</w:t>
            </w:r>
            <w:r w:rsidRPr="004A6A23">
              <w:t>) Uruguayan flagged vessels using longlines only.</w:t>
            </w:r>
          </w:p>
        </w:tc>
      </w:tr>
      <w:tr w:rsidR="007B598C" w:rsidRPr="00E83C02" w14:paraId="49A3DAC9" w14:textId="77777777" w:rsidTr="002C498C">
        <w:tc>
          <w:tcPr>
            <w:tcW w:w="1340" w:type="dxa"/>
          </w:tcPr>
          <w:p w14:paraId="361879E1" w14:textId="77777777" w:rsidR="007B598C" w:rsidRPr="004A6A23" w:rsidRDefault="007B598C" w:rsidP="00C33EEE">
            <w:pPr>
              <w:pStyle w:val="cmpara"/>
              <w:jc w:val="left"/>
              <w:rPr>
                <w:sz w:val="20"/>
              </w:rPr>
            </w:pPr>
            <w:r w:rsidRPr="004A6A23">
              <w:rPr>
                <w:sz w:val="20"/>
              </w:rPr>
              <w:t>Catch limit</w:t>
            </w:r>
          </w:p>
        </w:tc>
        <w:tc>
          <w:tcPr>
            <w:tcW w:w="753" w:type="dxa"/>
          </w:tcPr>
          <w:p w14:paraId="64088A8C" w14:textId="5B24B097" w:rsidR="007B598C" w:rsidRPr="004A6A23" w:rsidRDefault="00FC369B" w:rsidP="00C33EEE">
            <w:pPr>
              <w:pStyle w:val="cmpara"/>
              <w:rPr>
                <w:szCs w:val="24"/>
              </w:rPr>
            </w:pPr>
            <w:r>
              <w:rPr>
                <w:szCs w:val="24"/>
              </w:rPr>
              <w:t>2</w:t>
            </w:r>
            <w:r w:rsidR="007B598C" w:rsidRPr="004A6A23">
              <w:rPr>
                <w:szCs w:val="24"/>
              </w:rPr>
              <w:t>.</w:t>
            </w:r>
          </w:p>
        </w:tc>
        <w:tc>
          <w:tcPr>
            <w:tcW w:w="7186" w:type="dxa"/>
            <w:gridSpan w:val="2"/>
          </w:tcPr>
          <w:p w14:paraId="36B80696" w14:textId="2B478FB1" w:rsidR="007B598C" w:rsidRPr="004A6A23" w:rsidRDefault="007B598C" w:rsidP="00C33EEE">
            <w:pPr>
              <w:pStyle w:val="cmpara"/>
              <w:rPr>
                <w:szCs w:val="24"/>
              </w:rPr>
            </w:pPr>
            <w:r w:rsidRPr="004A6A23">
              <w:rPr>
                <w:szCs w:val="24"/>
              </w:rPr>
              <w:t xml:space="preserve">The total catch of </w:t>
            </w:r>
            <w:r w:rsidRPr="004A6A23">
              <w:rPr>
                <w:i/>
                <w:iCs/>
                <w:szCs w:val="24"/>
              </w:rPr>
              <w:t>Dissostichus</w:t>
            </w:r>
            <w:r w:rsidRPr="004A6A23">
              <w:rPr>
                <w:szCs w:val="24"/>
              </w:rPr>
              <w:t xml:space="preserve"> </w:t>
            </w:r>
            <w:r w:rsidRPr="004A6A23">
              <w:rPr>
                <w:i/>
                <w:szCs w:val="24"/>
              </w:rPr>
              <w:t>mawsoni</w:t>
            </w:r>
            <w:r w:rsidRPr="004A6A23">
              <w:rPr>
                <w:szCs w:val="24"/>
              </w:rPr>
              <w:t xml:space="preserve"> in Statistical Subarea 88.2 in the 201</w:t>
            </w:r>
            <w:ins w:id="38" w:author="Addis" w:date="2018-10-31T09:24:00Z">
              <w:r w:rsidR="0085373E">
                <w:rPr>
                  <w:szCs w:val="24"/>
                </w:rPr>
                <w:t>8</w:t>
              </w:r>
            </w:ins>
            <w:del w:id="39" w:author="Addis" w:date="2018-10-31T09:24:00Z">
              <w:r w:rsidR="009E6005" w:rsidRPr="004A6A23" w:rsidDel="0085373E">
                <w:rPr>
                  <w:szCs w:val="24"/>
                </w:rPr>
                <w:delText>7</w:delText>
              </w:r>
            </w:del>
            <w:r w:rsidRPr="004A6A23">
              <w:rPr>
                <w:szCs w:val="24"/>
              </w:rPr>
              <w:t>/1</w:t>
            </w:r>
            <w:ins w:id="40" w:author="Addis" w:date="2018-10-31T09:24:00Z">
              <w:r w:rsidR="0085373E">
                <w:rPr>
                  <w:szCs w:val="24"/>
                </w:rPr>
                <w:t>9</w:t>
              </w:r>
            </w:ins>
            <w:del w:id="41" w:author="Addis" w:date="2018-10-31T09:24:00Z">
              <w:r w:rsidR="009E6005" w:rsidRPr="004A6A23" w:rsidDel="0085373E">
                <w:rPr>
                  <w:szCs w:val="24"/>
                </w:rPr>
                <w:delText>8</w:delText>
              </w:r>
            </w:del>
            <w:r w:rsidRPr="004A6A23">
              <w:rPr>
                <w:szCs w:val="24"/>
              </w:rPr>
              <w:t xml:space="preserve"> season shall not exceed a precautionary catch limit applied as follows: </w:t>
            </w:r>
          </w:p>
          <w:p w14:paraId="52C48FCC" w14:textId="53B24254" w:rsidR="00EC41BC" w:rsidRPr="004A6A23" w:rsidRDefault="0087467D" w:rsidP="00011656">
            <w:pPr>
              <w:pStyle w:val="cmsubpara"/>
              <w:ind w:left="567"/>
            </w:pPr>
            <w:r>
              <w:t>(</w:t>
            </w:r>
            <w:proofErr w:type="spellStart"/>
            <w:r>
              <w:t>i</w:t>
            </w:r>
            <w:proofErr w:type="spellEnd"/>
            <w:r>
              <w:t>)</w:t>
            </w:r>
            <w:r>
              <w:tab/>
            </w:r>
            <w:r w:rsidR="00EC41BC" w:rsidRPr="004A6A23">
              <w:t>SSRUs A and B outside the Ross Sea region marine protected area and north of 70°S – included in the catch limit in Conservation Measure 41-09</w:t>
            </w:r>
            <w:r>
              <w:t>,</w:t>
            </w:r>
            <w:r w:rsidR="00EC41BC" w:rsidRPr="004A6A23">
              <w:t xml:space="preserve"> </w:t>
            </w:r>
            <w:r w:rsidRPr="004A6A23">
              <w:t>paragraph 2(</w:t>
            </w:r>
            <w:proofErr w:type="spellStart"/>
            <w:r w:rsidRPr="004A6A23">
              <w:t>i</w:t>
            </w:r>
            <w:proofErr w:type="spellEnd"/>
            <w:r w:rsidRPr="004A6A23">
              <w:t>)</w:t>
            </w:r>
          </w:p>
          <w:p w14:paraId="5E7EDEF5" w14:textId="4404DF93" w:rsidR="00EC41BC" w:rsidRPr="004A6A23" w:rsidRDefault="0087467D" w:rsidP="00011656">
            <w:pPr>
              <w:pStyle w:val="cmsubpara"/>
              <w:ind w:left="567"/>
            </w:pPr>
            <w:r>
              <w:t>(ii)</w:t>
            </w:r>
            <w:r>
              <w:tab/>
            </w:r>
            <w:r w:rsidR="00EC41BC" w:rsidRPr="004A6A23">
              <w:t>SSRUs A and B outside the Ross Sea region marine protected area and south of 70°S – included in the catch limit in Conservation Measure 41-09</w:t>
            </w:r>
            <w:r>
              <w:t>,</w:t>
            </w:r>
            <w:r w:rsidR="00EC41BC" w:rsidRPr="004A6A23">
              <w:t xml:space="preserve"> </w:t>
            </w:r>
            <w:r w:rsidRPr="004A6A23">
              <w:t>paragraph 2(</w:t>
            </w:r>
            <w:proofErr w:type="spellStart"/>
            <w:r w:rsidRPr="004A6A23">
              <w:t>i</w:t>
            </w:r>
            <w:proofErr w:type="spellEnd"/>
            <w:del w:id="42" w:author="Doro Forck" w:date="2018-11-02T14:27:00Z">
              <w:r w:rsidRPr="004A6A23" w:rsidDel="00E83C02">
                <w:delText>i</w:delText>
              </w:r>
            </w:del>
            <w:r w:rsidRPr="004A6A23">
              <w:t>)</w:t>
            </w:r>
          </w:p>
          <w:p w14:paraId="6047D62C" w14:textId="15944FB7" w:rsidR="00EC41BC" w:rsidRPr="004A6A23" w:rsidRDefault="0087467D" w:rsidP="00011656">
            <w:pPr>
              <w:pStyle w:val="cmsubpara"/>
              <w:ind w:left="567"/>
            </w:pPr>
            <w:r>
              <w:t>(iii)</w:t>
            </w:r>
            <w:r>
              <w:tab/>
            </w:r>
            <w:r w:rsidR="00EC41BC" w:rsidRPr="004A6A23">
              <w:t>The part of SSRU A within the Special Research Zone of the Ross Sea region marine protected area – included in the catch limit in Conservation Measure 41-09</w:t>
            </w:r>
            <w:r>
              <w:t>,</w:t>
            </w:r>
            <w:r w:rsidR="00554A9F">
              <w:t xml:space="preserve"> paragraph 2(</w:t>
            </w:r>
            <w:del w:id="43" w:author="Doro Forck" w:date="2018-11-02T14:27:00Z">
              <w:r w:rsidR="00554A9F" w:rsidDel="00E83C02">
                <w:delText>i</w:delText>
              </w:r>
            </w:del>
            <w:r w:rsidR="00554A9F">
              <w:t>ii</w:t>
            </w:r>
            <w:r w:rsidRPr="004A6A23">
              <w:t>)</w:t>
            </w:r>
          </w:p>
          <w:p w14:paraId="153C5016" w14:textId="7AD190C2" w:rsidR="007B598C" w:rsidRPr="004A6A23" w:rsidRDefault="0087467D" w:rsidP="00011656">
            <w:pPr>
              <w:pStyle w:val="cmsubpara"/>
              <w:ind w:left="567"/>
            </w:pPr>
            <w:r>
              <w:t>(iv)</w:t>
            </w:r>
            <w:r>
              <w:tab/>
            </w:r>
            <w:ins w:id="44" w:author="Addis" w:date="2018-10-31T09:18:00Z">
              <w:r w:rsidR="00530B36">
                <w:t xml:space="preserve">Research Block 1 </w:t>
              </w:r>
              <w:r w:rsidR="00530B36" w:rsidRPr="004A6A23">
                <w:t xml:space="preserve">as defined in Annex 41-10/A </w:t>
              </w:r>
            </w:ins>
            <w:del w:id="45" w:author="Addis" w:date="2018-10-31T09:18:00Z">
              <w:r w:rsidR="007B598C" w:rsidRPr="004A6A23" w:rsidDel="00530B36">
                <w:delText xml:space="preserve">SSRUs C, D, E, F and G </w:delText>
              </w:r>
            </w:del>
            <w:r w:rsidR="007B598C" w:rsidRPr="004A6A23">
              <w:t>–</w:t>
            </w:r>
            <w:r w:rsidR="007B598C" w:rsidRPr="004A6A23" w:rsidDel="008F7D67">
              <w:t xml:space="preserve"> </w:t>
            </w:r>
            <w:del w:id="46" w:author="Addis" w:date="2018-10-31T09:18:00Z">
              <w:r w:rsidR="007B598C" w:rsidRPr="004A6A23" w:rsidDel="00530B36">
                <w:delText xml:space="preserve">419 </w:delText>
              </w:r>
            </w:del>
            <w:ins w:id="47" w:author="Addis" w:date="2018-10-31T09:18:00Z">
              <w:r w:rsidR="00530B36">
                <w:t xml:space="preserve">240 </w:t>
              </w:r>
            </w:ins>
            <w:r w:rsidR="007B598C" w:rsidRPr="004A6A23">
              <w:t xml:space="preserve">tonnes </w:t>
            </w:r>
            <w:del w:id="48" w:author="Addis" w:date="2018-10-31T09:18:00Z">
              <w:r w:rsidR="007B598C" w:rsidRPr="004A6A23" w:rsidDel="00530B36">
                <w:delText>total only in the research blocks as defined in Annex 41-10/A</w:delText>
              </w:r>
            </w:del>
          </w:p>
          <w:p w14:paraId="3987877C" w14:textId="77777777" w:rsidR="00C35808" w:rsidRDefault="0087467D" w:rsidP="00C35808">
            <w:pPr>
              <w:pStyle w:val="cmsubpara"/>
              <w:ind w:left="567"/>
              <w:rPr>
                <w:ins w:id="49" w:author="Addis" w:date="2018-10-31T09:22:00Z"/>
              </w:rPr>
            </w:pPr>
            <w:r w:rsidRPr="00011656">
              <w:t>(v)</w:t>
            </w:r>
            <w:r w:rsidRPr="00011656">
              <w:tab/>
            </w:r>
            <w:ins w:id="50" w:author="Addis" w:date="2018-10-31T09:19:00Z">
              <w:r w:rsidR="00C35808">
                <w:t xml:space="preserve">Research Block 2 as defined </w:t>
              </w:r>
              <w:r w:rsidR="00C35808" w:rsidRPr="004A6A23">
                <w:t xml:space="preserve">in Annex 41-10/A </w:t>
              </w:r>
              <w:r w:rsidR="00C35808">
                <w:t>– 240 tonnes</w:t>
              </w:r>
            </w:ins>
          </w:p>
          <w:p w14:paraId="58D8466C" w14:textId="103BCB15" w:rsidR="00C35808" w:rsidRDefault="00C35808" w:rsidP="00C35808">
            <w:pPr>
              <w:pStyle w:val="cmsubpara"/>
              <w:ind w:left="567"/>
              <w:rPr>
                <w:ins w:id="51" w:author="Addis" w:date="2018-10-31T09:20:00Z"/>
              </w:rPr>
            </w:pPr>
            <w:ins w:id="52" w:author="Addis" w:date="2018-10-31T09:22:00Z">
              <w:r>
                <w:t xml:space="preserve">(vi)   </w:t>
              </w:r>
            </w:ins>
            <w:ins w:id="53" w:author="Addis" w:date="2018-10-31T09:21:00Z">
              <w:r>
                <w:t xml:space="preserve">Research Block 3 as defined </w:t>
              </w:r>
              <w:r w:rsidRPr="004A6A23">
                <w:t xml:space="preserve">in Annex 41-10/A </w:t>
              </w:r>
              <w:r>
                <w:t>– 160 tonnes</w:t>
              </w:r>
            </w:ins>
          </w:p>
          <w:p w14:paraId="45D91610" w14:textId="146FF245" w:rsidR="007B598C" w:rsidRPr="00011656" w:rsidRDefault="00C35808" w:rsidP="00C35808">
            <w:pPr>
              <w:pStyle w:val="cmsubpara"/>
              <w:ind w:left="567"/>
            </w:pPr>
            <w:ins w:id="54" w:author="Addis" w:date="2018-10-31T09:22:00Z">
              <w:r>
                <w:t xml:space="preserve">(vii)  </w:t>
              </w:r>
            </w:ins>
            <w:ins w:id="55" w:author="Addis" w:date="2018-10-31T09:21:00Z">
              <w:r>
                <w:t xml:space="preserve">Research Block 4 as defined </w:t>
              </w:r>
              <w:r w:rsidRPr="004A6A23">
                <w:t xml:space="preserve">in Annex 41-10/A </w:t>
              </w:r>
              <w:r>
                <w:t>– 160 tonnes</w:t>
              </w:r>
            </w:ins>
          </w:p>
          <w:p w14:paraId="6EB5C8EB" w14:textId="26E759E2" w:rsidR="00C35808" w:rsidRPr="00AC2D88" w:rsidRDefault="0087467D" w:rsidP="00011656">
            <w:pPr>
              <w:pStyle w:val="cmsubpara"/>
              <w:ind w:left="567"/>
              <w:rPr>
                <w:ins w:id="56" w:author="Addis" w:date="2018-10-31T09:20:00Z"/>
                <w:lang w:val="de-DE"/>
              </w:rPr>
            </w:pPr>
            <w:r w:rsidRPr="00AC2D88">
              <w:rPr>
                <w:lang w:val="de-DE"/>
              </w:rPr>
              <w:t>(vi</w:t>
            </w:r>
            <w:ins w:id="57" w:author="Addis" w:date="2018-10-31T09:22:00Z">
              <w:r w:rsidR="00C35808" w:rsidRPr="00AC2D88">
                <w:rPr>
                  <w:lang w:val="de-DE"/>
                </w:rPr>
                <w:t>ii</w:t>
              </w:r>
            </w:ins>
            <w:r w:rsidRPr="00AC2D88">
              <w:rPr>
                <w:lang w:val="de-DE"/>
              </w:rPr>
              <w:t>)</w:t>
            </w:r>
            <w:r w:rsidRPr="00AC2D88">
              <w:rPr>
                <w:lang w:val="de-DE"/>
              </w:rPr>
              <w:tab/>
            </w:r>
            <w:ins w:id="58" w:author="Addis" w:date="2018-10-31T09:20:00Z">
              <w:r w:rsidR="00C35808" w:rsidRPr="00AC2D88">
                <w:rPr>
                  <w:lang w:val="de-DE"/>
                </w:rPr>
                <w:t xml:space="preserve">SSRU H – 200 tonnes </w:t>
              </w:r>
            </w:ins>
          </w:p>
          <w:p w14:paraId="343034E3" w14:textId="32303681" w:rsidR="007B598C" w:rsidRPr="00AC2D88" w:rsidRDefault="00AC2D88" w:rsidP="00011656">
            <w:pPr>
              <w:pStyle w:val="cmsubpara"/>
              <w:ind w:left="567"/>
              <w:rPr>
                <w:lang w:val="de-DE"/>
              </w:rPr>
            </w:pPr>
            <w:ins w:id="59" w:author="Ingrid Slicer" w:date="2018-10-31T15:23:00Z">
              <w:r>
                <w:rPr>
                  <w:lang w:val="de-DE"/>
                </w:rPr>
                <w:t>(ix)</w:t>
              </w:r>
            </w:ins>
            <w:ins w:id="60" w:author="Doro Forck" w:date="2018-11-07T16:36:00Z">
              <w:r w:rsidR="00CB584C">
                <w:rPr>
                  <w:lang w:val="de-DE"/>
                </w:rPr>
                <w:tab/>
              </w:r>
            </w:ins>
            <w:r w:rsidR="007B598C" w:rsidRPr="00AC2D88">
              <w:rPr>
                <w:lang w:val="de-DE"/>
              </w:rPr>
              <w:t>SSRU I – 0 tonnes.</w:t>
            </w:r>
          </w:p>
          <w:p w14:paraId="3DFFE544" w14:textId="27581AB2" w:rsidR="007B598C" w:rsidRPr="00AC2D88" w:rsidDel="00C35808" w:rsidRDefault="007B598C" w:rsidP="00C33EEE">
            <w:pPr>
              <w:pStyle w:val="cmpara"/>
              <w:rPr>
                <w:del w:id="61" w:author="Addis" w:date="2018-10-31T09:18:00Z"/>
                <w:lang w:val="de-DE"/>
              </w:rPr>
            </w:pPr>
            <w:del w:id="62" w:author="Addis" w:date="2018-10-31T09:18:00Z">
              <w:r w:rsidRPr="00AC2D88" w:rsidDel="00C35808">
                <w:rPr>
                  <w:lang w:val="de-DE"/>
                </w:rPr>
                <w:delText xml:space="preserve">Within SSRUs </w:delText>
              </w:r>
              <w:r w:rsidRPr="00AC2D88" w:rsidDel="00C35808">
                <w:rPr>
                  <w:szCs w:val="24"/>
                  <w:lang w:val="de-DE"/>
                </w:rPr>
                <w:delText>C, D, E, F and G</w:delText>
              </w:r>
              <w:r w:rsidRPr="00AC2D88" w:rsidDel="00C35808">
                <w:rPr>
                  <w:lang w:val="de-DE"/>
                </w:rPr>
                <w:delText xml:space="preserve"> no more than 200 tonnes shall be taken in any one research block (defined in Annex 41-10/A).</w:delText>
              </w:r>
            </w:del>
          </w:p>
          <w:p w14:paraId="3869B079" w14:textId="0E88635C" w:rsidR="00EC41BC" w:rsidRPr="00AC2D88" w:rsidRDefault="00EC41BC" w:rsidP="00C33EEE">
            <w:pPr>
              <w:pStyle w:val="cmpara"/>
              <w:rPr>
                <w:lang w:val="de-DE"/>
              </w:rPr>
            </w:pPr>
            <w:del w:id="63" w:author="Addis" w:date="2018-10-31T09:19:00Z">
              <w:r w:rsidRPr="00AC2D88" w:rsidDel="00C35808">
                <w:rPr>
                  <w:lang w:val="de-DE"/>
                </w:rPr>
                <w:delText xml:space="preserve">The catch limit for SSRUs A and B, which prior to the 2017/18 season was set at zero, shall be reviewed by the Scientific Committee and its </w:delText>
              </w:r>
              <w:r w:rsidRPr="00AC2D88" w:rsidDel="00C35808">
                <w:rPr>
                  <w:lang w:val="de-DE"/>
                </w:rPr>
                <w:lastRenderedPageBreak/>
                <w:delText>working groups with a view to providing advice to the Commission at its 2018 meeting.</w:delText>
              </w:r>
            </w:del>
          </w:p>
        </w:tc>
      </w:tr>
      <w:tr w:rsidR="007B598C" w:rsidRPr="004A6A23" w14:paraId="20A26BB1" w14:textId="77777777" w:rsidTr="00C33EEE">
        <w:trPr>
          <w:cantSplit/>
        </w:trPr>
        <w:tc>
          <w:tcPr>
            <w:tcW w:w="1340" w:type="dxa"/>
          </w:tcPr>
          <w:p w14:paraId="4941BD1A" w14:textId="77777777" w:rsidR="007B598C" w:rsidRPr="004A6A23" w:rsidRDefault="007B598C" w:rsidP="00C33EEE">
            <w:pPr>
              <w:pStyle w:val="cmpara"/>
              <w:jc w:val="left"/>
              <w:rPr>
                <w:sz w:val="20"/>
              </w:rPr>
            </w:pPr>
            <w:r w:rsidRPr="004A6A23">
              <w:rPr>
                <w:sz w:val="20"/>
              </w:rPr>
              <w:lastRenderedPageBreak/>
              <w:t>Season</w:t>
            </w:r>
          </w:p>
        </w:tc>
        <w:tc>
          <w:tcPr>
            <w:tcW w:w="753" w:type="dxa"/>
          </w:tcPr>
          <w:p w14:paraId="7A006C1A" w14:textId="06AC984B" w:rsidR="007B598C" w:rsidRPr="004A6A23" w:rsidRDefault="00FC369B" w:rsidP="00C33EEE">
            <w:pPr>
              <w:pStyle w:val="cmpara"/>
            </w:pPr>
            <w:r>
              <w:t>3</w:t>
            </w:r>
            <w:r w:rsidR="007B598C" w:rsidRPr="004A6A23">
              <w:t>.</w:t>
            </w:r>
          </w:p>
        </w:tc>
        <w:tc>
          <w:tcPr>
            <w:tcW w:w="7186" w:type="dxa"/>
            <w:gridSpan w:val="2"/>
          </w:tcPr>
          <w:p w14:paraId="7D402398" w14:textId="47BCB7BA" w:rsidR="007B598C" w:rsidRPr="004A6A23" w:rsidRDefault="007B598C" w:rsidP="00C33EEE">
            <w:pPr>
              <w:pStyle w:val="cmpara"/>
              <w:rPr>
                <w:caps/>
              </w:rPr>
            </w:pPr>
            <w:r w:rsidRPr="004A6A23">
              <w:t xml:space="preserve">For the purpose of the exploratory longline fishery for </w:t>
            </w:r>
            <w:r w:rsidRPr="004A6A23">
              <w:rPr>
                <w:i/>
                <w:iCs/>
              </w:rPr>
              <w:t>Dissostichus</w:t>
            </w:r>
            <w:r w:rsidRPr="004A6A23">
              <w:t xml:space="preserve"> </w:t>
            </w:r>
            <w:r w:rsidRPr="004A6A23">
              <w:rPr>
                <w:i/>
              </w:rPr>
              <w:t>mawsoni</w:t>
            </w:r>
            <w:r w:rsidRPr="004A6A23">
              <w:t xml:space="preserve"> in Statistical Subarea 88.2, the 201</w:t>
            </w:r>
            <w:ins w:id="64" w:author="Addis" w:date="2018-10-31T09:24:00Z">
              <w:r w:rsidR="0085373E">
                <w:t>8</w:t>
              </w:r>
            </w:ins>
            <w:del w:id="65" w:author="Addis" w:date="2018-10-31T09:24:00Z">
              <w:r w:rsidR="001A116F" w:rsidRPr="004A6A23" w:rsidDel="0085373E">
                <w:delText>7</w:delText>
              </w:r>
            </w:del>
            <w:r w:rsidRPr="004A6A23">
              <w:t>/1</w:t>
            </w:r>
            <w:ins w:id="66" w:author="Addis" w:date="2018-10-31T09:24:00Z">
              <w:r w:rsidR="0085373E">
                <w:t>9</w:t>
              </w:r>
            </w:ins>
            <w:del w:id="67" w:author="Addis" w:date="2018-10-31T09:24:00Z">
              <w:r w:rsidR="001A116F" w:rsidRPr="004A6A23" w:rsidDel="0085373E">
                <w:delText>8</w:delText>
              </w:r>
            </w:del>
            <w:r w:rsidRPr="004A6A23">
              <w:t xml:space="preserve"> season is defined as the period from 1 December 201</w:t>
            </w:r>
            <w:ins w:id="68" w:author="Addis" w:date="2018-10-31T09:24:00Z">
              <w:r w:rsidR="0085373E">
                <w:t>8</w:t>
              </w:r>
            </w:ins>
            <w:del w:id="69" w:author="Addis" w:date="2018-10-31T09:24:00Z">
              <w:r w:rsidR="001A116F" w:rsidRPr="004A6A23" w:rsidDel="0085373E">
                <w:delText>7</w:delText>
              </w:r>
            </w:del>
            <w:r w:rsidRPr="004A6A23">
              <w:t xml:space="preserve"> to 31 August 201</w:t>
            </w:r>
            <w:ins w:id="70" w:author="Addis" w:date="2018-10-31T09:24:00Z">
              <w:r w:rsidR="0085373E">
                <w:t>9</w:t>
              </w:r>
            </w:ins>
            <w:del w:id="71" w:author="Addis" w:date="2018-10-31T09:24:00Z">
              <w:r w:rsidR="001A116F" w:rsidRPr="004A6A23" w:rsidDel="0085373E">
                <w:delText>8</w:delText>
              </w:r>
            </w:del>
            <w:r w:rsidRPr="004A6A23">
              <w:t>.</w:t>
            </w:r>
          </w:p>
        </w:tc>
      </w:tr>
      <w:tr w:rsidR="007B598C" w:rsidRPr="004A6A23" w14:paraId="5394F6D3" w14:textId="77777777" w:rsidTr="00C33EEE">
        <w:trPr>
          <w:cantSplit/>
        </w:trPr>
        <w:tc>
          <w:tcPr>
            <w:tcW w:w="1340" w:type="dxa"/>
          </w:tcPr>
          <w:p w14:paraId="120A2751" w14:textId="77777777" w:rsidR="007B598C" w:rsidRPr="004A6A23" w:rsidRDefault="007B598C" w:rsidP="00C33EEE">
            <w:pPr>
              <w:pStyle w:val="cmpara"/>
              <w:jc w:val="left"/>
              <w:rPr>
                <w:sz w:val="20"/>
              </w:rPr>
            </w:pPr>
          </w:p>
        </w:tc>
        <w:tc>
          <w:tcPr>
            <w:tcW w:w="753" w:type="dxa"/>
          </w:tcPr>
          <w:p w14:paraId="2A9302E1" w14:textId="265B1EFC" w:rsidR="007B598C" w:rsidRPr="004A6A23" w:rsidRDefault="00FC369B" w:rsidP="00C33EEE">
            <w:pPr>
              <w:pStyle w:val="cmpara"/>
            </w:pPr>
            <w:r>
              <w:t>4</w:t>
            </w:r>
            <w:r w:rsidR="007B598C" w:rsidRPr="004A6A23">
              <w:t>.</w:t>
            </w:r>
          </w:p>
        </w:tc>
        <w:tc>
          <w:tcPr>
            <w:tcW w:w="7186" w:type="dxa"/>
            <w:gridSpan w:val="2"/>
          </w:tcPr>
          <w:p w14:paraId="64E22AE8" w14:textId="16B2C73B" w:rsidR="007B598C" w:rsidRPr="004A6A23" w:rsidRDefault="007B598C" w:rsidP="00C33EEE">
            <w:pPr>
              <w:pStyle w:val="cmpara"/>
              <w:rPr>
                <w:color w:val="000000"/>
              </w:rPr>
            </w:pPr>
            <w:r w:rsidRPr="004A6A23">
              <w:t xml:space="preserve">The exploratory longline fishery for </w:t>
            </w:r>
            <w:r w:rsidRPr="004A6A23">
              <w:rPr>
                <w:i/>
                <w:iCs/>
              </w:rPr>
              <w:t>Dissostichus</w:t>
            </w:r>
            <w:r w:rsidRPr="004A6A23">
              <w:t xml:space="preserve"> </w:t>
            </w:r>
            <w:r w:rsidRPr="004A6A23">
              <w:rPr>
                <w:i/>
              </w:rPr>
              <w:t>mawsoni</w:t>
            </w:r>
            <w:r w:rsidRPr="004A6A23">
              <w:t xml:space="preserve"> in Statistical Subarea 88.2 shall be carried out in accordance with the provisions of Conservation Measure 41-01, except paragraph </w:t>
            </w:r>
            <w:ins w:id="72" w:author="Addis" w:date="2018-10-31T09:22:00Z">
              <w:r w:rsidR="0085373E">
                <w:t>6</w:t>
              </w:r>
            </w:ins>
            <w:del w:id="73" w:author="Addis" w:date="2018-10-31T09:22:00Z">
              <w:r w:rsidRPr="004A6A23" w:rsidDel="0085373E">
                <w:delText>8</w:delText>
              </w:r>
            </w:del>
            <w:r w:rsidRPr="004A6A23">
              <w:t>.</w:t>
            </w:r>
          </w:p>
        </w:tc>
      </w:tr>
      <w:tr w:rsidR="007B598C" w:rsidRPr="004A6A23" w14:paraId="16CAA9D1" w14:textId="77777777" w:rsidTr="00C33EEE">
        <w:trPr>
          <w:cantSplit/>
        </w:trPr>
        <w:tc>
          <w:tcPr>
            <w:tcW w:w="1340" w:type="dxa"/>
          </w:tcPr>
          <w:p w14:paraId="14CDCFC0" w14:textId="77777777" w:rsidR="007B598C" w:rsidRPr="004A6A23" w:rsidRDefault="007B598C" w:rsidP="00C33EEE">
            <w:pPr>
              <w:pStyle w:val="cmpara"/>
              <w:jc w:val="left"/>
              <w:rPr>
                <w:sz w:val="20"/>
              </w:rPr>
            </w:pPr>
            <w:r w:rsidRPr="004A6A23">
              <w:rPr>
                <w:sz w:val="20"/>
              </w:rPr>
              <w:t>By-catch</w:t>
            </w:r>
          </w:p>
        </w:tc>
        <w:tc>
          <w:tcPr>
            <w:tcW w:w="753" w:type="dxa"/>
          </w:tcPr>
          <w:p w14:paraId="36A7BD16" w14:textId="10C063B2" w:rsidR="007B598C" w:rsidRPr="004A6A23" w:rsidRDefault="00FC369B" w:rsidP="00C33EEE">
            <w:pPr>
              <w:pStyle w:val="cmpara"/>
            </w:pPr>
            <w:r>
              <w:t>5</w:t>
            </w:r>
            <w:r w:rsidR="007B598C" w:rsidRPr="004A6A23">
              <w:t>.</w:t>
            </w:r>
          </w:p>
        </w:tc>
        <w:tc>
          <w:tcPr>
            <w:tcW w:w="7186" w:type="dxa"/>
            <w:gridSpan w:val="2"/>
          </w:tcPr>
          <w:p w14:paraId="6728DE3A" w14:textId="3340E642" w:rsidR="00EC41BC" w:rsidRPr="004A6A23" w:rsidRDefault="007B598C" w:rsidP="00EC41BC">
            <w:pPr>
              <w:pStyle w:val="cmpara"/>
            </w:pPr>
            <w:r w:rsidRPr="004A6A23">
              <w:t>The total by-catch in SSRU H and in each of the research blocks defined in Annex 41-10/A in Statistical Subarea 88.2 in the 201</w:t>
            </w:r>
            <w:ins w:id="74" w:author="Addis" w:date="2018-10-31T09:24:00Z">
              <w:r w:rsidR="0085373E">
                <w:t>8</w:t>
              </w:r>
            </w:ins>
            <w:del w:id="75" w:author="Addis" w:date="2018-10-31T09:24:00Z">
              <w:r w:rsidR="00B52539" w:rsidRPr="004A6A23" w:rsidDel="0085373E">
                <w:delText>7</w:delText>
              </w:r>
            </w:del>
            <w:r w:rsidRPr="004A6A23">
              <w:t>/1</w:t>
            </w:r>
            <w:ins w:id="76" w:author="Addis" w:date="2018-10-31T09:24:00Z">
              <w:del w:id="77" w:author="Stephane Thanassekos" w:date="2018-10-31T08:48:00Z">
                <w:r w:rsidR="0085373E" w:rsidDel="00392031">
                  <w:delText>0</w:delText>
                </w:r>
              </w:del>
            </w:ins>
            <w:ins w:id="78" w:author="Stephane Thanassekos" w:date="2018-10-31T08:48:00Z">
              <w:r w:rsidR="00392031">
                <w:t>9</w:t>
              </w:r>
            </w:ins>
            <w:del w:id="79" w:author="Addis" w:date="2018-10-31T09:24:00Z">
              <w:r w:rsidR="00B52539" w:rsidRPr="004A6A23" w:rsidDel="0085373E">
                <w:delText>8</w:delText>
              </w:r>
            </w:del>
            <w:r w:rsidRPr="004A6A23">
              <w:t xml:space="preserve"> seasons shall not exceed a precautionary catch limit of 10 tonnes of skates and rays, and 32 tonnes of </w:t>
            </w:r>
            <w:r w:rsidRPr="004A6A23">
              <w:rPr>
                <w:i/>
              </w:rPr>
              <w:t>Macrourus</w:t>
            </w:r>
            <w:r w:rsidRPr="004A6A23">
              <w:t xml:space="preserve"> spp. and 32 tonnes of other species</w:t>
            </w:r>
            <w:r w:rsidR="00EC41BC" w:rsidRPr="004A6A23">
              <w:t>, and shall be regulated as set out in Conservation Measure 33-03.</w:t>
            </w:r>
          </w:p>
          <w:p w14:paraId="5C0DC1A4" w14:textId="5D7FD4DA" w:rsidR="007B598C" w:rsidRPr="004A6A23" w:rsidRDefault="00EC41BC" w:rsidP="00EC41BC">
            <w:pPr>
              <w:pStyle w:val="cmpara"/>
              <w:rPr>
                <w:caps/>
              </w:rPr>
            </w:pPr>
            <w:r w:rsidRPr="004A6A23">
              <w:t>The by-catch in SSRUs A and B shall be regulated under Conservation Measure 41-09</w:t>
            </w:r>
            <w:r w:rsidR="0087467D">
              <w:t>,</w:t>
            </w:r>
            <w:r w:rsidR="0087467D" w:rsidRPr="004A6A23">
              <w:t xml:space="preserve"> paragraph 6</w:t>
            </w:r>
            <w:r w:rsidRPr="004A6A23">
              <w:t xml:space="preserve">. </w:t>
            </w:r>
          </w:p>
        </w:tc>
      </w:tr>
      <w:tr w:rsidR="007B598C" w:rsidRPr="004A6A23" w14:paraId="57CC1E45" w14:textId="77777777" w:rsidTr="00C33EEE">
        <w:trPr>
          <w:cantSplit/>
        </w:trPr>
        <w:tc>
          <w:tcPr>
            <w:tcW w:w="1340" w:type="dxa"/>
          </w:tcPr>
          <w:p w14:paraId="169EFD6A" w14:textId="77777777" w:rsidR="007B598C" w:rsidRPr="004A6A23" w:rsidRDefault="007B598C" w:rsidP="00C33EEE">
            <w:pPr>
              <w:pStyle w:val="cmpara"/>
              <w:jc w:val="left"/>
              <w:rPr>
                <w:sz w:val="20"/>
              </w:rPr>
            </w:pPr>
            <w:r w:rsidRPr="004A6A23">
              <w:rPr>
                <w:sz w:val="20"/>
              </w:rPr>
              <w:t>Mitigation</w:t>
            </w:r>
          </w:p>
        </w:tc>
        <w:tc>
          <w:tcPr>
            <w:tcW w:w="753" w:type="dxa"/>
          </w:tcPr>
          <w:p w14:paraId="6C6C93F6" w14:textId="0C159EC4" w:rsidR="007B598C" w:rsidRPr="004A6A23" w:rsidRDefault="00FC369B" w:rsidP="00C33EEE">
            <w:pPr>
              <w:pStyle w:val="cmpara"/>
            </w:pPr>
            <w:r>
              <w:t>6</w:t>
            </w:r>
            <w:r w:rsidR="007B598C" w:rsidRPr="004A6A23">
              <w:t>.</w:t>
            </w:r>
          </w:p>
        </w:tc>
        <w:tc>
          <w:tcPr>
            <w:tcW w:w="7186" w:type="dxa"/>
            <w:gridSpan w:val="2"/>
          </w:tcPr>
          <w:p w14:paraId="1C753703" w14:textId="77777777" w:rsidR="007B598C" w:rsidRPr="004A6A23" w:rsidRDefault="007B598C" w:rsidP="00C33EEE">
            <w:pPr>
              <w:pStyle w:val="cmpara"/>
            </w:pPr>
            <w:r w:rsidRPr="004A6A23">
              <w:t xml:space="preserve">The exploratory longline fishery for </w:t>
            </w:r>
            <w:r w:rsidRPr="004A6A23">
              <w:rPr>
                <w:i/>
                <w:iCs/>
              </w:rPr>
              <w:t>Dissostichus</w:t>
            </w:r>
            <w:r w:rsidRPr="004A6A23">
              <w:t xml:space="preserve"> </w:t>
            </w:r>
            <w:r w:rsidRPr="004A6A23">
              <w:rPr>
                <w:i/>
              </w:rPr>
              <w:t>mawsoni</w:t>
            </w:r>
            <w:r w:rsidRPr="004A6A23">
              <w:t xml:space="preserve"> in Statistical Subarea 88.2 shall be carried out in accordance with the provisions of Conservation Measure 25-02. </w:t>
            </w:r>
          </w:p>
        </w:tc>
      </w:tr>
      <w:tr w:rsidR="007B598C" w:rsidRPr="004A6A23" w14:paraId="5E7808D7" w14:textId="77777777" w:rsidTr="00C33EEE">
        <w:trPr>
          <w:cantSplit/>
        </w:trPr>
        <w:tc>
          <w:tcPr>
            <w:tcW w:w="1340" w:type="dxa"/>
          </w:tcPr>
          <w:p w14:paraId="4CB20F0A" w14:textId="77777777" w:rsidR="007B598C" w:rsidRPr="004A6A23" w:rsidRDefault="007B598C" w:rsidP="00C33EEE">
            <w:pPr>
              <w:pStyle w:val="cmpara"/>
              <w:jc w:val="left"/>
              <w:rPr>
                <w:sz w:val="20"/>
              </w:rPr>
            </w:pPr>
          </w:p>
        </w:tc>
        <w:tc>
          <w:tcPr>
            <w:tcW w:w="753" w:type="dxa"/>
          </w:tcPr>
          <w:p w14:paraId="65F7C188" w14:textId="34788A70" w:rsidR="007B598C" w:rsidRPr="004A6A23" w:rsidRDefault="00FC369B" w:rsidP="00C33EEE">
            <w:pPr>
              <w:pStyle w:val="cmpara"/>
            </w:pPr>
            <w:r>
              <w:t>7</w:t>
            </w:r>
            <w:r w:rsidR="007B598C" w:rsidRPr="004A6A23">
              <w:t>.</w:t>
            </w:r>
          </w:p>
        </w:tc>
        <w:tc>
          <w:tcPr>
            <w:tcW w:w="7186" w:type="dxa"/>
            <w:gridSpan w:val="2"/>
          </w:tcPr>
          <w:p w14:paraId="6CC86282" w14:textId="77777777" w:rsidR="007B598C" w:rsidRPr="004A6A23" w:rsidRDefault="007B598C" w:rsidP="00C33EEE">
            <w:pPr>
              <w:pStyle w:val="cmpara"/>
            </w:pPr>
            <w:r w:rsidRPr="004A6A23">
              <w:t>Any vessel catching a total of three (3) seabirds shall immediately change to night setting only (i.e. setting only during the hours of darkness between the times of nautical twilight</w:t>
            </w:r>
            <w:r w:rsidRPr="004A6A23">
              <w:rPr>
                <w:vertAlign w:val="superscript"/>
              </w:rPr>
              <w:t>1</w:t>
            </w:r>
            <w:r w:rsidRPr="004A6A23">
              <w:t>)</w:t>
            </w:r>
            <w:r w:rsidRPr="004A6A23">
              <w:rPr>
                <w:vertAlign w:val="superscript"/>
              </w:rPr>
              <w:t>2</w:t>
            </w:r>
            <w:r w:rsidRPr="004A6A23">
              <w:t xml:space="preserve">. </w:t>
            </w:r>
          </w:p>
        </w:tc>
      </w:tr>
      <w:tr w:rsidR="007B598C" w:rsidRPr="004A6A23" w14:paraId="6F7C09C9" w14:textId="77777777" w:rsidTr="00C33EEE">
        <w:trPr>
          <w:cantSplit/>
        </w:trPr>
        <w:tc>
          <w:tcPr>
            <w:tcW w:w="1340" w:type="dxa"/>
          </w:tcPr>
          <w:p w14:paraId="3DF8046F" w14:textId="77777777" w:rsidR="007B598C" w:rsidRPr="004A6A23" w:rsidRDefault="007B598C" w:rsidP="00C33EEE">
            <w:pPr>
              <w:pStyle w:val="cmpara"/>
              <w:jc w:val="left"/>
              <w:rPr>
                <w:sz w:val="20"/>
              </w:rPr>
            </w:pPr>
            <w:r w:rsidRPr="004A6A23">
              <w:rPr>
                <w:sz w:val="20"/>
              </w:rPr>
              <w:t>Observers</w:t>
            </w:r>
          </w:p>
        </w:tc>
        <w:tc>
          <w:tcPr>
            <w:tcW w:w="753" w:type="dxa"/>
          </w:tcPr>
          <w:p w14:paraId="6ECEF87A" w14:textId="0F63BE3C" w:rsidR="007B598C" w:rsidRPr="004A6A23" w:rsidRDefault="00FC369B" w:rsidP="00C33EEE">
            <w:pPr>
              <w:pStyle w:val="cmpara"/>
            </w:pPr>
            <w:r>
              <w:t>8</w:t>
            </w:r>
            <w:r w:rsidR="007B598C" w:rsidRPr="004A6A23">
              <w:t>.</w:t>
            </w:r>
          </w:p>
        </w:tc>
        <w:tc>
          <w:tcPr>
            <w:tcW w:w="7186" w:type="dxa"/>
            <w:gridSpan w:val="2"/>
          </w:tcPr>
          <w:p w14:paraId="151F5E94" w14:textId="77777777" w:rsidR="007B598C" w:rsidRPr="004A6A23" w:rsidRDefault="007B598C" w:rsidP="00C33EEE">
            <w:pPr>
              <w:pStyle w:val="cmpara"/>
            </w:pPr>
            <w:r w:rsidRPr="004A6A23">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7B598C" w:rsidRPr="004A6A23" w14:paraId="439CC4DC" w14:textId="77777777" w:rsidTr="00C33EEE">
        <w:trPr>
          <w:cantSplit/>
        </w:trPr>
        <w:tc>
          <w:tcPr>
            <w:tcW w:w="1340" w:type="dxa"/>
          </w:tcPr>
          <w:p w14:paraId="049062CD" w14:textId="77777777" w:rsidR="007B598C" w:rsidRPr="004A6A23" w:rsidRDefault="007B598C" w:rsidP="00C33EEE">
            <w:pPr>
              <w:pStyle w:val="cmpara"/>
              <w:jc w:val="left"/>
              <w:rPr>
                <w:sz w:val="20"/>
              </w:rPr>
            </w:pPr>
            <w:r w:rsidRPr="004A6A23">
              <w:rPr>
                <w:sz w:val="20"/>
              </w:rPr>
              <w:t>VMS</w:t>
            </w:r>
          </w:p>
        </w:tc>
        <w:tc>
          <w:tcPr>
            <w:tcW w:w="753" w:type="dxa"/>
          </w:tcPr>
          <w:p w14:paraId="322B12D6" w14:textId="0085CB95" w:rsidR="007B598C" w:rsidRPr="004A6A23" w:rsidRDefault="00FC369B" w:rsidP="00C33EEE">
            <w:pPr>
              <w:pStyle w:val="cmpara"/>
            </w:pPr>
            <w:r>
              <w:t>9</w:t>
            </w:r>
            <w:r w:rsidR="007B598C" w:rsidRPr="004A6A23">
              <w:t>.</w:t>
            </w:r>
          </w:p>
        </w:tc>
        <w:tc>
          <w:tcPr>
            <w:tcW w:w="7186" w:type="dxa"/>
            <w:gridSpan w:val="2"/>
          </w:tcPr>
          <w:p w14:paraId="397E76B5" w14:textId="77777777" w:rsidR="007B598C" w:rsidRPr="004A6A23" w:rsidRDefault="007B598C" w:rsidP="00C33EEE">
            <w:pPr>
              <w:pStyle w:val="cmpara"/>
              <w:rPr>
                <w:color w:val="000000"/>
              </w:rPr>
            </w:pPr>
            <w:r w:rsidRPr="004A6A23">
              <w:t>Each vessel participating in this exploratory longline fishery shall be required to operate a VMS at all times, in accordance with Conservation Measure 10-04.</w:t>
            </w:r>
          </w:p>
        </w:tc>
      </w:tr>
      <w:tr w:rsidR="007B598C" w:rsidRPr="004A6A23" w14:paraId="740F0769" w14:textId="77777777" w:rsidTr="00C33EEE">
        <w:trPr>
          <w:cantSplit/>
        </w:trPr>
        <w:tc>
          <w:tcPr>
            <w:tcW w:w="1340" w:type="dxa"/>
          </w:tcPr>
          <w:p w14:paraId="70391438" w14:textId="77777777" w:rsidR="007B598C" w:rsidRPr="004A6A23" w:rsidRDefault="007B598C" w:rsidP="00C33EEE">
            <w:pPr>
              <w:pStyle w:val="cmpara"/>
              <w:jc w:val="left"/>
              <w:rPr>
                <w:sz w:val="20"/>
              </w:rPr>
            </w:pPr>
            <w:r w:rsidRPr="004A6A23">
              <w:rPr>
                <w:sz w:val="20"/>
              </w:rPr>
              <w:t>CDS</w:t>
            </w:r>
          </w:p>
        </w:tc>
        <w:tc>
          <w:tcPr>
            <w:tcW w:w="753" w:type="dxa"/>
          </w:tcPr>
          <w:p w14:paraId="58C9A28D" w14:textId="27DFC70E" w:rsidR="007B598C" w:rsidRPr="004A6A23" w:rsidRDefault="007B598C" w:rsidP="00C33EEE">
            <w:pPr>
              <w:pStyle w:val="cmpara"/>
            </w:pPr>
            <w:r w:rsidRPr="004A6A23">
              <w:t>1</w:t>
            </w:r>
            <w:r w:rsidR="00FC369B">
              <w:t>0</w:t>
            </w:r>
            <w:r w:rsidRPr="004A6A23">
              <w:t>.</w:t>
            </w:r>
          </w:p>
        </w:tc>
        <w:tc>
          <w:tcPr>
            <w:tcW w:w="7186" w:type="dxa"/>
            <w:gridSpan w:val="2"/>
          </w:tcPr>
          <w:p w14:paraId="4A6DDEF4" w14:textId="77777777" w:rsidR="007B598C" w:rsidRPr="004A6A23" w:rsidRDefault="007B598C" w:rsidP="00C33EEE">
            <w:pPr>
              <w:pStyle w:val="cmpara"/>
              <w:rPr>
                <w:color w:val="000000"/>
              </w:rPr>
            </w:pPr>
            <w:r w:rsidRPr="004A6A23">
              <w:t xml:space="preserve">Each vessel participating in this exploratory longline fishery shall be required to participate in the Catch Documentation Scheme for </w:t>
            </w:r>
            <w:r w:rsidRPr="004A6A23">
              <w:rPr>
                <w:i/>
                <w:iCs/>
              </w:rPr>
              <w:t>Dissostichus</w:t>
            </w:r>
            <w:r w:rsidRPr="004A6A23">
              <w:t xml:space="preserve"> spp., in accordance with Conservation Measure 10-05.</w:t>
            </w:r>
          </w:p>
        </w:tc>
      </w:tr>
      <w:tr w:rsidR="007B598C" w:rsidRPr="004A6A23" w14:paraId="1165BE3B" w14:textId="77777777" w:rsidTr="00C33EEE">
        <w:trPr>
          <w:cantSplit/>
        </w:trPr>
        <w:tc>
          <w:tcPr>
            <w:tcW w:w="1340" w:type="dxa"/>
          </w:tcPr>
          <w:p w14:paraId="7F9C4000" w14:textId="77777777" w:rsidR="007B598C" w:rsidRPr="004A6A23" w:rsidRDefault="007B598C" w:rsidP="00C33EEE">
            <w:pPr>
              <w:pStyle w:val="cmpara"/>
              <w:jc w:val="left"/>
              <w:rPr>
                <w:sz w:val="20"/>
              </w:rPr>
            </w:pPr>
            <w:r w:rsidRPr="004A6A23">
              <w:rPr>
                <w:sz w:val="20"/>
              </w:rPr>
              <w:t>Research</w:t>
            </w:r>
          </w:p>
        </w:tc>
        <w:tc>
          <w:tcPr>
            <w:tcW w:w="753" w:type="dxa"/>
          </w:tcPr>
          <w:p w14:paraId="28503FC1" w14:textId="4EE43934" w:rsidR="007B598C" w:rsidRPr="004A6A23" w:rsidRDefault="007B598C" w:rsidP="00C33EEE">
            <w:pPr>
              <w:pStyle w:val="cmpara"/>
            </w:pPr>
            <w:r w:rsidRPr="004A6A23">
              <w:t>1</w:t>
            </w:r>
            <w:r w:rsidR="00FC369B">
              <w:t>1</w:t>
            </w:r>
            <w:r w:rsidRPr="004A6A23">
              <w:t>.</w:t>
            </w:r>
          </w:p>
        </w:tc>
        <w:tc>
          <w:tcPr>
            <w:tcW w:w="7186" w:type="dxa"/>
            <w:gridSpan w:val="2"/>
          </w:tcPr>
          <w:p w14:paraId="3471E9BA" w14:textId="77777777" w:rsidR="007B598C" w:rsidRDefault="007B598C" w:rsidP="00C33EEE">
            <w:pPr>
              <w:pStyle w:val="cmpara"/>
              <w:spacing w:after="220"/>
              <w:rPr>
                <w:ins w:id="80" w:author="Doro Forck" w:date="2018-10-31T15:01:00Z"/>
              </w:rPr>
            </w:pPr>
            <w:r w:rsidRPr="004A6A23">
              <w:t>The activities in SSRUs C, D, E, F, G and H will be conducted under the two-year data collection plan</w:t>
            </w:r>
            <w:r w:rsidRPr="004A6A23">
              <w:rPr>
                <w:vertAlign w:val="superscript"/>
              </w:rPr>
              <w:t>3</w:t>
            </w:r>
            <w:r w:rsidRPr="004A6A23">
              <w:t>.</w:t>
            </w:r>
          </w:p>
          <w:p w14:paraId="29AA9D6A" w14:textId="4BC3DFEA" w:rsidR="00336475" w:rsidRPr="004A6A23" w:rsidRDefault="00336475" w:rsidP="00C33EEE">
            <w:pPr>
              <w:pStyle w:val="cmpara"/>
              <w:spacing w:after="220"/>
            </w:pPr>
          </w:p>
        </w:tc>
      </w:tr>
      <w:tr w:rsidR="00336475" w:rsidRPr="004A6A23" w14:paraId="5CD0806F" w14:textId="77777777" w:rsidTr="00C33EEE">
        <w:trPr>
          <w:cantSplit/>
          <w:ins w:id="81" w:author="Doro Forck" w:date="2018-10-31T15:02:00Z"/>
        </w:trPr>
        <w:tc>
          <w:tcPr>
            <w:tcW w:w="1340" w:type="dxa"/>
          </w:tcPr>
          <w:p w14:paraId="5B1B8690" w14:textId="77777777" w:rsidR="00336475" w:rsidRPr="004A6A23" w:rsidRDefault="00336475" w:rsidP="00C33EEE">
            <w:pPr>
              <w:pStyle w:val="cmpara"/>
              <w:jc w:val="left"/>
              <w:rPr>
                <w:ins w:id="82" w:author="Doro Forck" w:date="2018-10-31T15:02:00Z"/>
                <w:sz w:val="20"/>
              </w:rPr>
            </w:pPr>
          </w:p>
        </w:tc>
        <w:tc>
          <w:tcPr>
            <w:tcW w:w="753" w:type="dxa"/>
          </w:tcPr>
          <w:p w14:paraId="4A06230B" w14:textId="0DE443B2" w:rsidR="00336475" w:rsidRPr="004A6A23" w:rsidRDefault="00336475" w:rsidP="00C33EEE">
            <w:pPr>
              <w:pStyle w:val="cmpara"/>
              <w:rPr>
                <w:ins w:id="83" w:author="Doro Forck" w:date="2018-10-31T15:02:00Z"/>
              </w:rPr>
            </w:pPr>
            <w:ins w:id="84" w:author="Doro Forck" w:date="2018-10-31T15:05:00Z">
              <w:del w:id="85" w:author="Ingrid Slicer" w:date="2018-11-02T12:31:00Z">
                <w:r w:rsidDel="00AD3330">
                  <w:delText>[</w:delText>
                </w:r>
              </w:del>
            </w:ins>
            <w:ins w:id="86" w:author="Doro Forck" w:date="2018-10-31T15:02:00Z">
              <w:del w:id="87" w:author="Ingrid Slicer" w:date="2018-11-02T12:31:00Z">
                <w:r w:rsidDel="00AD3330">
                  <w:delText>11 bis</w:delText>
                </w:r>
              </w:del>
            </w:ins>
          </w:p>
        </w:tc>
        <w:tc>
          <w:tcPr>
            <w:tcW w:w="7186" w:type="dxa"/>
            <w:gridSpan w:val="2"/>
          </w:tcPr>
          <w:p w14:paraId="48B06095" w14:textId="0659EFE0" w:rsidR="00336475" w:rsidDel="00AD3330" w:rsidRDefault="00336475" w:rsidP="00AC2D88">
            <w:pPr>
              <w:rPr>
                <w:ins w:id="88" w:author="Doro Forck" w:date="2018-10-31T15:03:00Z"/>
                <w:del w:id="89" w:author="Ingrid Slicer" w:date="2018-11-02T12:31:00Z"/>
                <w:shd w:val="clear" w:color="auto" w:fill="FFFFFF"/>
              </w:rPr>
            </w:pPr>
            <w:ins w:id="90" w:author="Doro Forck" w:date="2018-10-31T15:02:00Z">
              <w:del w:id="91" w:author="Ingrid Slicer" w:date="2018-11-02T12:31:00Z">
                <w:r w:rsidDel="00AD3330">
                  <w:rPr>
                    <w:shd w:val="clear" w:color="auto" w:fill="FFFFFF"/>
                  </w:rPr>
                  <w:delText>Any Member proposing to participate in the exploratory fishery in SSRUs 882C, D, E, F, G, and H shall, by 1 June [</w:delText>
                </w:r>
                <w:r w:rsidRPr="00D357B0" w:rsidDel="00AD3330">
                  <w:rPr>
                    <w:shd w:val="clear" w:color="auto" w:fill="FFFFFF"/>
                    <w:vertAlign w:val="superscript"/>
                  </w:rPr>
                  <w:delText>4</w:delText>
                </w:r>
                <w:r w:rsidDel="00AD3330">
                  <w:rPr>
                    <w:shd w:val="clear" w:color="auto" w:fill="FFFFFF"/>
                  </w:rPr>
                  <w:delText xml:space="preserve">] prior to the season in which it intends to fish prepare and submit to the Secretariat a Research Plan for review by WG-SAM, WG-FSA, the Scientific Committee and Commission. Research Plans shall be reported in accordance with the format of Conservation Measure 24-01, Annex 24-01/A, format 2. Research plans not submitted to the Secretariat by 1June will not be considered by WG-SAM or the Scientific Committee. </w:delText>
                </w:r>
              </w:del>
            </w:ins>
          </w:p>
          <w:p w14:paraId="687B49F1" w14:textId="5D83BC81" w:rsidR="00336475" w:rsidRPr="004A6A23" w:rsidRDefault="00336475" w:rsidP="00AC2D88">
            <w:pPr>
              <w:rPr>
                <w:ins w:id="92" w:author="Doro Forck" w:date="2018-10-31T15:02:00Z"/>
              </w:rPr>
            </w:pPr>
          </w:p>
        </w:tc>
      </w:tr>
      <w:tr w:rsidR="007B598C" w:rsidRPr="004A6A23" w14:paraId="00C14F4F" w14:textId="77777777" w:rsidTr="00C33EEE">
        <w:trPr>
          <w:cantSplit/>
        </w:trPr>
        <w:tc>
          <w:tcPr>
            <w:tcW w:w="1340" w:type="dxa"/>
          </w:tcPr>
          <w:p w14:paraId="073FA54B" w14:textId="77777777" w:rsidR="007B598C" w:rsidRPr="004A6A23" w:rsidRDefault="007B598C" w:rsidP="00C33EEE">
            <w:pPr>
              <w:pStyle w:val="cmpara"/>
              <w:jc w:val="left"/>
              <w:rPr>
                <w:sz w:val="20"/>
              </w:rPr>
            </w:pPr>
          </w:p>
        </w:tc>
        <w:tc>
          <w:tcPr>
            <w:tcW w:w="753" w:type="dxa"/>
          </w:tcPr>
          <w:p w14:paraId="2FB4E924" w14:textId="2473726C" w:rsidR="007B598C" w:rsidRPr="004A6A23" w:rsidRDefault="007B598C" w:rsidP="00C33EEE">
            <w:pPr>
              <w:pStyle w:val="cmpara"/>
            </w:pPr>
            <w:r w:rsidRPr="004A6A23">
              <w:t>1</w:t>
            </w:r>
            <w:r w:rsidR="00FC369B">
              <w:t>2</w:t>
            </w:r>
            <w:r w:rsidRPr="004A6A23">
              <w:t>.</w:t>
            </w:r>
          </w:p>
        </w:tc>
        <w:tc>
          <w:tcPr>
            <w:tcW w:w="7186" w:type="dxa"/>
            <w:gridSpan w:val="2"/>
          </w:tcPr>
          <w:p w14:paraId="4A60DB13" w14:textId="77777777" w:rsidR="007B598C" w:rsidRPr="004A6A23" w:rsidRDefault="007B598C" w:rsidP="00C33EEE">
            <w:pPr>
              <w:pStyle w:val="cmpara"/>
              <w:spacing w:after="220"/>
            </w:pPr>
            <w:r w:rsidRPr="004A6A23">
              <w:t>Each vessel participating in this exploratory fishery shall conduct fishery</w:t>
            </w:r>
            <w:r w:rsidRPr="004A6A23">
              <w:noBreakHyphen/>
              <w:t>based research in accordance with the Research Plan and Tagging Program described in Conservation Measure 41-01, Annex 41</w:t>
            </w:r>
            <w:r w:rsidRPr="004A6A23">
              <w:noBreakHyphen/>
              <w:t>01/B and Annex 41-01/C respectively. The setting of research hauls (Conservation Measure 41</w:t>
            </w:r>
            <w:r w:rsidRPr="004A6A23">
              <w:noBreakHyphen/>
              <w:t>01, Annex 41-01/B, paragraphs 3 and 4) is not required.</w:t>
            </w:r>
          </w:p>
        </w:tc>
      </w:tr>
      <w:tr w:rsidR="007B598C" w:rsidRPr="004A6A23" w14:paraId="17BFEECB" w14:textId="77777777" w:rsidTr="004A6A23">
        <w:tc>
          <w:tcPr>
            <w:tcW w:w="1340" w:type="dxa"/>
          </w:tcPr>
          <w:p w14:paraId="130C304A" w14:textId="77777777" w:rsidR="007B598C" w:rsidRPr="004A6A23" w:rsidRDefault="007B598C" w:rsidP="00C33EEE">
            <w:pPr>
              <w:pStyle w:val="cmpara"/>
              <w:jc w:val="left"/>
              <w:rPr>
                <w:sz w:val="20"/>
              </w:rPr>
            </w:pPr>
          </w:p>
        </w:tc>
        <w:tc>
          <w:tcPr>
            <w:tcW w:w="753" w:type="dxa"/>
          </w:tcPr>
          <w:p w14:paraId="55A54F44" w14:textId="7BF95207" w:rsidR="007B598C" w:rsidRPr="004A6A23" w:rsidRDefault="007B598C" w:rsidP="00C33EEE">
            <w:pPr>
              <w:pStyle w:val="cmpara"/>
            </w:pPr>
            <w:r w:rsidRPr="004A6A23">
              <w:t>1</w:t>
            </w:r>
            <w:r w:rsidR="00FC369B">
              <w:t>3</w:t>
            </w:r>
            <w:r w:rsidRPr="004A6A23">
              <w:t>.</w:t>
            </w:r>
          </w:p>
        </w:tc>
        <w:tc>
          <w:tcPr>
            <w:tcW w:w="7186" w:type="dxa"/>
            <w:gridSpan w:val="2"/>
          </w:tcPr>
          <w:p w14:paraId="1B56F530" w14:textId="77777777" w:rsidR="000709F9" w:rsidRPr="004A6A23" w:rsidRDefault="007B598C" w:rsidP="000709F9">
            <w:pPr>
              <w:pStyle w:val="cmpara"/>
              <w:spacing w:after="220"/>
            </w:pPr>
            <w:r w:rsidRPr="004A6A23">
              <w:t xml:space="preserve">Toothfish shall be tagged at a rate of at least three fish per tonne green weight caught in SSRU H and at a rate of at least three fish per tonne </w:t>
            </w:r>
            <w:r w:rsidR="000709F9" w:rsidRPr="004A6A23">
              <w:t>green weight in each of the research blocks in SSRUs C–G. Tag-overlap statistics shall be calculated separately for SSRU H; and SSRUs C, D, E, F and G combined.</w:t>
            </w:r>
          </w:p>
          <w:p w14:paraId="41DEB483" w14:textId="5B3AEA3D" w:rsidR="00A166B0" w:rsidRPr="004A6A23" w:rsidRDefault="000709F9" w:rsidP="000709F9">
            <w:pPr>
              <w:pStyle w:val="cmpara"/>
              <w:spacing w:after="220"/>
            </w:pPr>
            <w:r w:rsidRPr="004A6A23">
              <w:t>Tagging in SSRUs A and B shall be in accordance with</w:t>
            </w:r>
            <w:r>
              <w:t xml:space="preserve"> </w:t>
            </w:r>
            <w:r w:rsidRPr="004A6A23">
              <w:t>Conservation Measure 41-09</w:t>
            </w:r>
            <w:r>
              <w:t>,</w:t>
            </w:r>
            <w:r w:rsidRPr="004A6A23">
              <w:t xml:space="preserve"> paragraph 13.</w:t>
            </w:r>
          </w:p>
        </w:tc>
      </w:tr>
      <w:tr w:rsidR="007B598C" w:rsidRPr="004A6A23" w14:paraId="7A6B7025" w14:textId="77777777" w:rsidTr="00C33EEE">
        <w:trPr>
          <w:cantSplit/>
        </w:trPr>
        <w:tc>
          <w:tcPr>
            <w:tcW w:w="1340" w:type="dxa"/>
          </w:tcPr>
          <w:p w14:paraId="3938961F" w14:textId="77777777" w:rsidR="007B598C" w:rsidRPr="004A6A23" w:rsidRDefault="007B598C" w:rsidP="00C33EEE">
            <w:pPr>
              <w:pStyle w:val="cmpara"/>
              <w:jc w:val="left"/>
              <w:rPr>
                <w:sz w:val="20"/>
              </w:rPr>
            </w:pPr>
            <w:r w:rsidRPr="004A6A23">
              <w:rPr>
                <w:sz w:val="20"/>
              </w:rPr>
              <w:t>Data: catch/effort</w:t>
            </w:r>
          </w:p>
        </w:tc>
        <w:tc>
          <w:tcPr>
            <w:tcW w:w="753" w:type="dxa"/>
          </w:tcPr>
          <w:p w14:paraId="4AE3FBD4" w14:textId="0D38E278" w:rsidR="007B598C" w:rsidRPr="004A6A23" w:rsidRDefault="007B598C" w:rsidP="00C33EEE">
            <w:pPr>
              <w:pStyle w:val="cmpara"/>
            </w:pPr>
            <w:r w:rsidRPr="004A6A23">
              <w:t>1</w:t>
            </w:r>
            <w:r w:rsidR="00FC369B">
              <w:t>4</w:t>
            </w:r>
            <w:r w:rsidRPr="004A6A23">
              <w:t>.</w:t>
            </w:r>
          </w:p>
        </w:tc>
        <w:tc>
          <w:tcPr>
            <w:tcW w:w="7186" w:type="dxa"/>
            <w:gridSpan w:val="2"/>
          </w:tcPr>
          <w:p w14:paraId="2740C251" w14:textId="62C88AE5" w:rsidR="007B598C" w:rsidRPr="004A6A23" w:rsidRDefault="007B598C" w:rsidP="00C33EEE">
            <w:pPr>
              <w:pStyle w:val="cmpara"/>
              <w:spacing w:after="220"/>
              <w:rPr>
                <w:caps/>
              </w:rPr>
            </w:pPr>
            <w:r w:rsidRPr="004A6A23">
              <w:t>For the purpose of implementing this conservation measure in the 201</w:t>
            </w:r>
            <w:r w:rsidR="00B52539" w:rsidRPr="004A6A23">
              <w:t>7</w:t>
            </w:r>
            <w:r w:rsidRPr="004A6A23">
              <w:t>/1</w:t>
            </w:r>
            <w:r w:rsidR="00B52539" w:rsidRPr="004A6A23">
              <w:t>8</w:t>
            </w:r>
            <w:r w:rsidRPr="004A6A23">
              <w:t xml:space="preserve"> season, the following shall apply: </w:t>
            </w:r>
          </w:p>
        </w:tc>
      </w:tr>
      <w:tr w:rsidR="007B598C" w:rsidRPr="004A6A23" w14:paraId="3223870D" w14:textId="77777777" w:rsidTr="00C33EEE">
        <w:trPr>
          <w:cantSplit/>
        </w:trPr>
        <w:tc>
          <w:tcPr>
            <w:tcW w:w="1340" w:type="dxa"/>
          </w:tcPr>
          <w:p w14:paraId="06BA29AA" w14:textId="77777777" w:rsidR="007B598C" w:rsidRPr="004A6A23" w:rsidRDefault="007B598C" w:rsidP="00C33EEE">
            <w:pPr>
              <w:rPr>
                <w:sz w:val="20"/>
              </w:rPr>
            </w:pPr>
          </w:p>
        </w:tc>
        <w:tc>
          <w:tcPr>
            <w:tcW w:w="753" w:type="dxa"/>
          </w:tcPr>
          <w:p w14:paraId="2EDD19BA" w14:textId="77777777" w:rsidR="007B598C" w:rsidRPr="004A6A23" w:rsidRDefault="007B598C" w:rsidP="00C33EEE"/>
        </w:tc>
        <w:tc>
          <w:tcPr>
            <w:tcW w:w="7186" w:type="dxa"/>
            <w:gridSpan w:val="2"/>
          </w:tcPr>
          <w:p w14:paraId="7330CC89" w14:textId="77777777" w:rsidR="007B598C" w:rsidRPr="004A6A23" w:rsidRDefault="007B598C" w:rsidP="00C33EEE">
            <w:pPr>
              <w:pStyle w:val="cmsubpara"/>
              <w:spacing w:after="220"/>
              <w:ind w:left="567"/>
            </w:pPr>
            <w:r w:rsidRPr="004A6A23">
              <w:t>(</w:t>
            </w:r>
            <w:proofErr w:type="spellStart"/>
            <w:r w:rsidRPr="004A6A23">
              <w:t>i</w:t>
            </w:r>
            <w:proofErr w:type="spellEnd"/>
            <w:r w:rsidRPr="004A6A23">
              <w:t>)</w:t>
            </w:r>
            <w:r w:rsidRPr="004A6A23">
              <w:tab/>
              <w:t xml:space="preserve">the Daily Catch and Effort Reporting System set out in Conservation Measure 23-07; </w:t>
            </w:r>
          </w:p>
        </w:tc>
      </w:tr>
      <w:tr w:rsidR="007B598C" w:rsidRPr="004A6A23" w14:paraId="3ECDEFD4" w14:textId="77777777" w:rsidTr="00C33EEE">
        <w:trPr>
          <w:cantSplit/>
        </w:trPr>
        <w:tc>
          <w:tcPr>
            <w:tcW w:w="1340" w:type="dxa"/>
          </w:tcPr>
          <w:p w14:paraId="1800CB20" w14:textId="77777777" w:rsidR="007B598C" w:rsidRPr="004A6A23" w:rsidRDefault="007B598C" w:rsidP="00C33EEE">
            <w:pPr>
              <w:rPr>
                <w:sz w:val="20"/>
              </w:rPr>
            </w:pPr>
          </w:p>
        </w:tc>
        <w:tc>
          <w:tcPr>
            <w:tcW w:w="753" w:type="dxa"/>
          </w:tcPr>
          <w:p w14:paraId="717D5673" w14:textId="77777777" w:rsidR="007B598C" w:rsidRPr="004A6A23" w:rsidRDefault="007B598C" w:rsidP="00C33EEE"/>
        </w:tc>
        <w:tc>
          <w:tcPr>
            <w:tcW w:w="7186" w:type="dxa"/>
            <w:gridSpan w:val="2"/>
          </w:tcPr>
          <w:p w14:paraId="706A7315" w14:textId="77777777" w:rsidR="007B598C" w:rsidRPr="004A6A23" w:rsidRDefault="007B598C" w:rsidP="00C33EEE">
            <w:pPr>
              <w:pStyle w:val="cmsubpara"/>
              <w:spacing w:after="220"/>
              <w:ind w:left="567"/>
            </w:pPr>
            <w:r w:rsidRPr="004A6A23">
              <w:t>(ii)</w:t>
            </w:r>
            <w:r w:rsidRPr="004A6A23">
              <w:tab/>
              <w:t xml:space="preserve">the Monthly Fine-scale Catch and Effort Reporting System set out in Conservation Measure 23-04. Fine-scale data shall be submitted on a haul-by-haul basis. </w:t>
            </w:r>
          </w:p>
        </w:tc>
      </w:tr>
      <w:tr w:rsidR="007B598C" w:rsidRPr="004A6A23" w14:paraId="4A50124C" w14:textId="77777777" w:rsidTr="00C33EEE">
        <w:trPr>
          <w:cantSplit/>
        </w:trPr>
        <w:tc>
          <w:tcPr>
            <w:tcW w:w="1340" w:type="dxa"/>
          </w:tcPr>
          <w:p w14:paraId="7D7673F3" w14:textId="77777777" w:rsidR="007B598C" w:rsidRPr="004A6A23" w:rsidRDefault="007B598C" w:rsidP="00C33EEE">
            <w:pPr>
              <w:pStyle w:val="cmpara"/>
              <w:jc w:val="left"/>
              <w:rPr>
                <w:sz w:val="20"/>
              </w:rPr>
            </w:pPr>
          </w:p>
        </w:tc>
        <w:tc>
          <w:tcPr>
            <w:tcW w:w="753" w:type="dxa"/>
          </w:tcPr>
          <w:p w14:paraId="444B2C9C" w14:textId="5A54DCA0" w:rsidR="007B598C" w:rsidRPr="004A6A23" w:rsidRDefault="007B598C" w:rsidP="00C33EEE">
            <w:pPr>
              <w:pStyle w:val="cmpara"/>
            </w:pPr>
            <w:r w:rsidRPr="004A6A23">
              <w:t>1</w:t>
            </w:r>
            <w:r w:rsidR="00FC369B">
              <w:t>5</w:t>
            </w:r>
            <w:r w:rsidRPr="004A6A23">
              <w:t>.</w:t>
            </w:r>
          </w:p>
        </w:tc>
        <w:tc>
          <w:tcPr>
            <w:tcW w:w="7186" w:type="dxa"/>
            <w:gridSpan w:val="2"/>
          </w:tcPr>
          <w:p w14:paraId="12FB35EA" w14:textId="77777777" w:rsidR="007B598C" w:rsidRPr="004A6A23" w:rsidRDefault="007B598C" w:rsidP="00C33EEE">
            <w:pPr>
              <w:pStyle w:val="cmpara"/>
              <w:spacing w:after="220"/>
            </w:pPr>
            <w:r w:rsidRPr="004A6A23">
              <w:t xml:space="preserve">For the purpose of Conservation Measures 23-07 and 23-04, the target species is </w:t>
            </w:r>
            <w:r w:rsidRPr="004A6A23">
              <w:rPr>
                <w:i/>
                <w:iCs/>
              </w:rPr>
              <w:t>Dissostichus</w:t>
            </w:r>
            <w:r w:rsidRPr="004A6A23">
              <w:t xml:space="preserve"> </w:t>
            </w:r>
            <w:r w:rsidRPr="004A6A23">
              <w:rPr>
                <w:i/>
              </w:rPr>
              <w:t>mawsoni</w:t>
            </w:r>
            <w:r w:rsidRPr="004A6A23">
              <w:t xml:space="preserve"> (any</w:t>
            </w:r>
            <w:r w:rsidRPr="004A6A23">
              <w:rPr>
                <w:i/>
                <w:iCs/>
              </w:rPr>
              <w:t xml:space="preserve"> Dissostichus eleginoides </w:t>
            </w:r>
            <w:r w:rsidRPr="004A6A23">
              <w:rPr>
                <w:iCs/>
              </w:rPr>
              <w:t>caught shall be counted towards the overall catch limit for</w:t>
            </w:r>
            <w:r w:rsidRPr="004A6A23">
              <w:rPr>
                <w:i/>
                <w:iCs/>
              </w:rPr>
              <w:t xml:space="preserve"> Dissostichus mawsoni</w:t>
            </w:r>
            <w:r w:rsidRPr="004A6A23">
              <w:t>) and ‘by</w:t>
            </w:r>
            <w:r w:rsidRPr="004A6A23">
              <w:noBreakHyphen/>
              <w:t xml:space="preserve">catch species’ are defined as any species other than </w:t>
            </w:r>
            <w:r w:rsidRPr="004A6A23">
              <w:rPr>
                <w:i/>
                <w:iCs/>
              </w:rPr>
              <w:t>Dissostichus</w:t>
            </w:r>
            <w:r w:rsidRPr="004A6A23">
              <w:t xml:space="preserve"> spp.</w:t>
            </w:r>
          </w:p>
        </w:tc>
      </w:tr>
      <w:tr w:rsidR="007B598C" w:rsidRPr="004A6A23" w14:paraId="78CD891A" w14:textId="77777777" w:rsidTr="00C33EEE">
        <w:trPr>
          <w:cantSplit/>
        </w:trPr>
        <w:tc>
          <w:tcPr>
            <w:tcW w:w="1340" w:type="dxa"/>
          </w:tcPr>
          <w:p w14:paraId="7CDAC19A" w14:textId="77777777" w:rsidR="007B598C" w:rsidRPr="004A6A23" w:rsidRDefault="007B598C" w:rsidP="00C33EEE">
            <w:pPr>
              <w:pStyle w:val="cmpara"/>
              <w:jc w:val="left"/>
              <w:rPr>
                <w:sz w:val="20"/>
              </w:rPr>
            </w:pPr>
            <w:r w:rsidRPr="004A6A23">
              <w:rPr>
                <w:sz w:val="20"/>
              </w:rPr>
              <w:t>Data: biological</w:t>
            </w:r>
          </w:p>
        </w:tc>
        <w:tc>
          <w:tcPr>
            <w:tcW w:w="753" w:type="dxa"/>
          </w:tcPr>
          <w:p w14:paraId="6F422289" w14:textId="04A0C776" w:rsidR="007B598C" w:rsidRPr="004A6A23" w:rsidRDefault="007B598C" w:rsidP="00C33EEE">
            <w:pPr>
              <w:pStyle w:val="cmpara"/>
            </w:pPr>
            <w:r w:rsidRPr="004A6A23">
              <w:t>1</w:t>
            </w:r>
            <w:r w:rsidR="00FC369B">
              <w:t>6</w:t>
            </w:r>
            <w:r w:rsidRPr="004A6A23">
              <w:t>.</w:t>
            </w:r>
          </w:p>
        </w:tc>
        <w:tc>
          <w:tcPr>
            <w:tcW w:w="7186" w:type="dxa"/>
            <w:gridSpan w:val="2"/>
          </w:tcPr>
          <w:p w14:paraId="5733C9B2" w14:textId="77777777" w:rsidR="007B598C" w:rsidRPr="004A6A23" w:rsidRDefault="007B598C" w:rsidP="00C33EEE">
            <w:pPr>
              <w:pStyle w:val="cmpara"/>
              <w:spacing w:after="220"/>
            </w:pPr>
            <w:r w:rsidRPr="004A6A23">
              <w:t>Fine-scale biological data, as required under Conservation Measure 23</w:t>
            </w:r>
            <w:r w:rsidRPr="004A6A23">
              <w:noBreakHyphen/>
              <w:t>05, shall be collected and recorded. Such data shall be reported in accordance with the CCAMLR Scheme of International Scientific Observation.</w:t>
            </w:r>
          </w:p>
        </w:tc>
      </w:tr>
      <w:tr w:rsidR="007B598C" w:rsidRPr="004A6A23" w14:paraId="4FFC69BD" w14:textId="77777777" w:rsidTr="00C33EEE">
        <w:trPr>
          <w:cantSplit/>
          <w:trHeight w:val="653"/>
        </w:trPr>
        <w:tc>
          <w:tcPr>
            <w:tcW w:w="1340" w:type="dxa"/>
          </w:tcPr>
          <w:p w14:paraId="0011A9AE" w14:textId="77777777" w:rsidR="007B598C" w:rsidRPr="004A6A23" w:rsidRDefault="007B598C" w:rsidP="00C33EEE">
            <w:pPr>
              <w:pStyle w:val="cmpara"/>
              <w:keepLines/>
              <w:jc w:val="left"/>
              <w:rPr>
                <w:sz w:val="20"/>
              </w:rPr>
            </w:pPr>
            <w:r w:rsidRPr="004A6A23">
              <w:rPr>
                <w:sz w:val="20"/>
              </w:rPr>
              <w:t>Environ-mental protection</w:t>
            </w:r>
          </w:p>
        </w:tc>
        <w:tc>
          <w:tcPr>
            <w:tcW w:w="753" w:type="dxa"/>
          </w:tcPr>
          <w:p w14:paraId="40A715CF" w14:textId="2710AB79" w:rsidR="007B598C" w:rsidRPr="004A6A23" w:rsidRDefault="007B598C" w:rsidP="00C33EEE">
            <w:pPr>
              <w:pStyle w:val="cmpara"/>
              <w:keepLines/>
            </w:pPr>
            <w:r w:rsidRPr="004A6A23">
              <w:t>1</w:t>
            </w:r>
            <w:r w:rsidR="00FC369B">
              <w:t>7</w:t>
            </w:r>
            <w:r w:rsidRPr="004A6A23">
              <w:t xml:space="preserve">. </w:t>
            </w:r>
          </w:p>
          <w:p w14:paraId="64FC765F" w14:textId="458EFDE0" w:rsidR="007B598C" w:rsidRPr="004A6A23" w:rsidRDefault="00FC369B" w:rsidP="00C33EEE">
            <w:pPr>
              <w:pStyle w:val="cmpara"/>
              <w:keepLines/>
            </w:pPr>
            <w:r>
              <w:t>18</w:t>
            </w:r>
            <w:r w:rsidR="007B598C" w:rsidRPr="004A6A23">
              <w:t>.</w:t>
            </w:r>
          </w:p>
        </w:tc>
        <w:tc>
          <w:tcPr>
            <w:tcW w:w="7186" w:type="dxa"/>
            <w:gridSpan w:val="2"/>
          </w:tcPr>
          <w:p w14:paraId="44560FA0" w14:textId="77777777" w:rsidR="007B598C" w:rsidRPr="004A6A23" w:rsidRDefault="007B598C" w:rsidP="00C33EEE">
            <w:pPr>
              <w:pStyle w:val="cmpara"/>
              <w:keepLines/>
              <w:spacing w:after="220"/>
              <w:rPr>
                <w:szCs w:val="24"/>
              </w:rPr>
            </w:pPr>
            <w:r w:rsidRPr="004A6A23">
              <w:rPr>
                <w:szCs w:val="24"/>
              </w:rPr>
              <w:t>Conservation Measure 26</w:t>
            </w:r>
            <w:r w:rsidRPr="004A6A23">
              <w:rPr>
                <w:szCs w:val="24"/>
              </w:rPr>
              <w:noBreakHyphen/>
              <w:t xml:space="preserve">01 applies. </w:t>
            </w:r>
          </w:p>
          <w:p w14:paraId="34A2434B" w14:textId="77777777" w:rsidR="007B598C" w:rsidRPr="004A6A23" w:rsidRDefault="007B598C" w:rsidP="00C33EEE">
            <w:pPr>
              <w:pStyle w:val="cmpara"/>
              <w:keepLines/>
              <w:spacing w:after="220"/>
              <w:rPr>
                <w:szCs w:val="24"/>
              </w:rPr>
            </w:pPr>
            <w:r w:rsidRPr="004A6A23">
              <w:rPr>
                <w:szCs w:val="24"/>
              </w:rPr>
              <w:t>Conservation Measures 22</w:t>
            </w:r>
            <w:r w:rsidRPr="004A6A23">
              <w:rPr>
                <w:szCs w:val="24"/>
              </w:rPr>
              <w:noBreakHyphen/>
              <w:t>06, 22-07 and 22-08 apply.</w:t>
            </w:r>
          </w:p>
        </w:tc>
      </w:tr>
      <w:tr w:rsidR="007B598C" w:rsidRPr="004A6A23" w14:paraId="6BA61F6F" w14:textId="77777777" w:rsidTr="00C33EEE">
        <w:trPr>
          <w:trHeight w:val="653"/>
        </w:trPr>
        <w:tc>
          <w:tcPr>
            <w:tcW w:w="1340" w:type="dxa"/>
          </w:tcPr>
          <w:p w14:paraId="21715B2B" w14:textId="77777777" w:rsidR="007B598C" w:rsidRPr="004A6A23" w:rsidRDefault="007B598C" w:rsidP="00C33EEE">
            <w:pPr>
              <w:pStyle w:val="cmpara"/>
              <w:keepLines/>
              <w:jc w:val="left"/>
              <w:rPr>
                <w:sz w:val="20"/>
              </w:rPr>
            </w:pPr>
          </w:p>
        </w:tc>
        <w:tc>
          <w:tcPr>
            <w:tcW w:w="753" w:type="dxa"/>
          </w:tcPr>
          <w:p w14:paraId="14C33C7E" w14:textId="77777777" w:rsidR="007B598C" w:rsidRPr="004A6A23" w:rsidRDefault="007B598C" w:rsidP="00C33EEE">
            <w:pPr>
              <w:pStyle w:val="cmpara"/>
              <w:keepLines/>
            </w:pPr>
          </w:p>
        </w:tc>
        <w:tc>
          <w:tcPr>
            <w:tcW w:w="7186" w:type="dxa"/>
            <w:gridSpan w:val="2"/>
          </w:tcPr>
          <w:p w14:paraId="20F46646" w14:textId="77777777" w:rsidR="007B598C" w:rsidRPr="004A6A23" w:rsidRDefault="007B598C" w:rsidP="00C33EEE">
            <w:pPr>
              <w:pStyle w:val="cmfootnote"/>
              <w:spacing w:after="0"/>
              <w:ind w:left="278" w:hanging="278"/>
            </w:pPr>
            <w:r w:rsidRPr="004A6A23">
              <w:rPr>
                <w:vertAlign w:val="superscript"/>
              </w:rPr>
              <w:t>1</w:t>
            </w:r>
            <w:r w:rsidRPr="004A6A23">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5B043D41" w14:textId="77777777" w:rsidR="007B598C" w:rsidRPr="004A6A23" w:rsidRDefault="007B598C" w:rsidP="00C33EEE">
            <w:pPr>
              <w:pStyle w:val="cmfootnote"/>
              <w:spacing w:after="0"/>
              <w:ind w:left="278" w:hanging="278"/>
            </w:pPr>
            <w:r w:rsidRPr="004A6A23">
              <w:rPr>
                <w:vertAlign w:val="superscript"/>
              </w:rPr>
              <w:t>2</w:t>
            </w:r>
            <w:r w:rsidRPr="004A6A23">
              <w:tab/>
              <w:t>Wherever possible, when night setting, setting of lines should be completed at least three hours before sunrise (to reduce loss of bait to/catches of white-chinned petrels).</w:t>
            </w:r>
          </w:p>
          <w:p w14:paraId="7FFBF020" w14:textId="77777777" w:rsidR="007B598C" w:rsidRDefault="007B598C" w:rsidP="00826303">
            <w:pPr>
              <w:pStyle w:val="cmfootnote"/>
              <w:spacing w:after="0"/>
              <w:ind w:left="278" w:hanging="278"/>
              <w:rPr>
                <w:ins w:id="93" w:author="Belinda Blackburn" w:date="2018-10-31T15:39:00Z"/>
              </w:rPr>
            </w:pPr>
            <w:r w:rsidRPr="004A6A23">
              <w:rPr>
                <w:vertAlign w:val="superscript"/>
              </w:rPr>
              <w:t>3</w:t>
            </w:r>
            <w:r w:rsidRPr="004A6A23">
              <w:tab/>
              <w:t>As set out in SC-CAMLR-XXXIII, paragraph 3.173 (2014).</w:t>
            </w:r>
          </w:p>
          <w:p w14:paraId="4CAEDECC" w14:textId="06B69660" w:rsidR="00826303" w:rsidRPr="004A6A23" w:rsidRDefault="00826303" w:rsidP="00C33EEE">
            <w:pPr>
              <w:pStyle w:val="cmfootnote"/>
              <w:spacing w:after="480"/>
              <w:ind w:left="278" w:hanging="278"/>
              <w:rPr>
                <w:szCs w:val="24"/>
              </w:rPr>
            </w:pPr>
            <w:ins w:id="94" w:author="Belinda Blackburn" w:date="2018-10-31T15:39:00Z">
              <w:del w:id="95" w:author="Ingrid Slicer" w:date="2018-11-02T14:29:00Z">
                <w:r w:rsidRPr="00826303" w:rsidDel="0097067A">
                  <w:rPr>
                    <w:szCs w:val="24"/>
                    <w:vertAlign w:val="superscript"/>
                  </w:rPr>
                  <w:delText>4</w:delText>
                </w:r>
              </w:del>
            </w:ins>
            <w:r>
              <w:rPr>
                <w:szCs w:val="24"/>
              </w:rPr>
              <w:tab/>
            </w:r>
            <w:ins w:id="96" w:author="Belinda Blackburn" w:date="2018-10-31T15:40:00Z">
              <w:del w:id="97" w:author="Ingrid Slicer" w:date="2018-11-02T14:29:00Z">
                <w:r w:rsidDel="00CB5164">
                  <w:rPr>
                    <w:szCs w:val="24"/>
                  </w:rPr>
                  <w:delText>[</w:delText>
                </w:r>
              </w:del>
            </w:ins>
            <w:ins w:id="98" w:author="Belinda Blackburn" w:date="2018-10-31T15:39:00Z">
              <w:del w:id="99" w:author="Keith Reid" w:date="2018-11-02T12:40:00Z">
                <w:r w:rsidRPr="00826303" w:rsidDel="004D1719">
                  <w:rPr>
                    <w:szCs w:val="24"/>
                  </w:rPr>
                  <w:delText>This deadline allows notifications to be considered by the Scientific Committee’s working groups as appropriate. The working groups will review notifications and advise whether notifications meet the scientific requirements, and whether a notifying Member is required to submit additional information (e.g. further detail in the Research Plan) for consideration by the Scientific Committee.]</w:delText>
                </w:r>
              </w:del>
            </w:ins>
          </w:p>
        </w:tc>
      </w:tr>
    </w:tbl>
    <w:p w14:paraId="2F689196" w14:textId="5C5EAE52" w:rsidR="007B598C" w:rsidRPr="004A6A23" w:rsidRDefault="001F18B7" w:rsidP="007B598C">
      <w:pPr>
        <w:pStyle w:val="cmannexno"/>
        <w:keepNext/>
      </w:pPr>
      <w:bookmarkStart w:id="100" w:name="_Toc435711227"/>
      <w:bookmarkStart w:id="101" w:name="_Toc418689782"/>
      <w:r w:rsidRPr="004A6A23">
        <w:rPr>
          <w:caps w:val="0"/>
        </w:rPr>
        <w:t xml:space="preserve">Annex </w:t>
      </w:r>
      <w:r w:rsidR="007B598C" w:rsidRPr="004A6A23">
        <w:t>41-10/A</w:t>
      </w:r>
      <w:bookmarkEnd w:id="100"/>
    </w:p>
    <w:p w14:paraId="59A5FD49" w14:textId="099D1834" w:rsidR="007B598C" w:rsidRPr="004A6A23" w:rsidRDefault="001F18B7" w:rsidP="007B598C">
      <w:pPr>
        <w:pStyle w:val="cmannextitle"/>
        <w:keepNext/>
      </w:pPr>
      <w:r w:rsidRPr="004A6A23">
        <w:rPr>
          <w:caps w:val="0"/>
        </w:rPr>
        <w:t xml:space="preserve">Research </w:t>
      </w:r>
      <w:r w:rsidR="00BF28DE" w:rsidRPr="004A6A23">
        <w:rPr>
          <w:caps w:val="0"/>
        </w:rPr>
        <w:t>b</w:t>
      </w:r>
      <w:bookmarkStart w:id="102" w:name="_GoBack"/>
      <w:bookmarkEnd w:id="102"/>
      <w:r w:rsidR="00BF28DE" w:rsidRPr="004A6A23">
        <w:rPr>
          <w:caps w:val="0"/>
        </w:rPr>
        <w:t>locks</w:t>
      </w:r>
    </w:p>
    <w:p w14:paraId="4FF2B289" w14:textId="77777777" w:rsidR="007B598C" w:rsidRPr="004A6A23" w:rsidRDefault="007B598C" w:rsidP="007B598C">
      <w:pPr>
        <w:tabs>
          <w:tab w:val="left" w:pos="2643"/>
        </w:tabs>
        <w:ind w:left="2835"/>
      </w:pPr>
      <w:r w:rsidRPr="004A6A23">
        <w:t>Research block 88.2_1 coordinates</w:t>
      </w:r>
    </w:p>
    <w:p w14:paraId="2CB80385" w14:textId="77777777" w:rsidR="007B598C" w:rsidRPr="004A6A23" w:rsidRDefault="007B598C" w:rsidP="007B598C">
      <w:pPr>
        <w:tabs>
          <w:tab w:val="left" w:pos="5103"/>
        </w:tabs>
        <w:ind w:left="3402"/>
      </w:pPr>
      <w:r w:rsidRPr="004A6A23">
        <w:t>73°48'S</w:t>
      </w:r>
      <w:r w:rsidRPr="004A6A23">
        <w:tab/>
        <w:t>108°00'W</w:t>
      </w:r>
    </w:p>
    <w:p w14:paraId="2A6BBF50" w14:textId="77777777" w:rsidR="007B598C" w:rsidRPr="004A6A23" w:rsidRDefault="007B598C" w:rsidP="007B598C">
      <w:pPr>
        <w:tabs>
          <w:tab w:val="left" w:pos="5103"/>
        </w:tabs>
        <w:ind w:left="3402"/>
      </w:pPr>
      <w:r w:rsidRPr="004A6A23">
        <w:t>73°48'S</w:t>
      </w:r>
      <w:r w:rsidRPr="004A6A23">
        <w:tab/>
        <w:t>105°00'W</w:t>
      </w:r>
    </w:p>
    <w:p w14:paraId="02972A2C" w14:textId="77777777" w:rsidR="007B598C" w:rsidRPr="004A6A23" w:rsidRDefault="007B598C" w:rsidP="007B598C">
      <w:pPr>
        <w:tabs>
          <w:tab w:val="left" w:pos="5103"/>
        </w:tabs>
        <w:ind w:left="3402"/>
      </w:pPr>
      <w:r w:rsidRPr="004A6A23">
        <w:t>75°00'S</w:t>
      </w:r>
      <w:r w:rsidRPr="004A6A23">
        <w:tab/>
        <w:t>105°00'W</w:t>
      </w:r>
    </w:p>
    <w:p w14:paraId="7C397FBF" w14:textId="77777777" w:rsidR="007B598C" w:rsidRPr="004A6A23" w:rsidRDefault="007B598C" w:rsidP="007B598C">
      <w:pPr>
        <w:tabs>
          <w:tab w:val="left" w:pos="5103"/>
        </w:tabs>
        <w:ind w:left="3402"/>
      </w:pPr>
      <w:r w:rsidRPr="004A6A23">
        <w:t>75°00'S</w:t>
      </w:r>
      <w:r w:rsidRPr="004A6A23">
        <w:tab/>
        <w:t>108°00'W</w:t>
      </w:r>
    </w:p>
    <w:p w14:paraId="44E6B135" w14:textId="77777777" w:rsidR="007B598C" w:rsidRPr="004A6A23" w:rsidRDefault="007B598C" w:rsidP="007B598C">
      <w:pPr>
        <w:tabs>
          <w:tab w:val="left" w:pos="5443"/>
        </w:tabs>
        <w:ind w:left="22" w:hanging="22"/>
        <w:jc w:val="center"/>
      </w:pPr>
    </w:p>
    <w:p w14:paraId="61292188" w14:textId="77777777" w:rsidR="007B598C" w:rsidRPr="004A6A23" w:rsidRDefault="007B598C" w:rsidP="007230BE">
      <w:pPr>
        <w:keepNext/>
        <w:tabs>
          <w:tab w:val="left" w:pos="2643"/>
        </w:tabs>
        <w:ind w:left="2835"/>
      </w:pPr>
      <w:r w:rsidRPr="004A6A23">
        <w:t>Research block 88.2_2 coordinates</w:t>
      </w:r>
    </w:p>
    <w:p w14:paraId="01F8521A" w14:textId="77777777" w:rsidR="007B598C" w:rsidRPr="004A6A23" w:rsidRDefault="007B598C" w:rsidP="007230BE">
      <w:pPr>
        <w:keepNext/>
        <w:tabs>
          <w:tab w:val="left" w:pos="5103"/>
        </w:tabs>
        <w:ind w:left="3402"/>
      </w:pPr>
      <w:r w:rsidRPr="004A6A23">
        <w:t>73°18'S</w:t>
      </w:r>
      <w:r w:rsidRPr="004A6A23">
        <w:tab/>
        <w:t>119°00'W</w:t>
      </w:r>
    </w:p>
    <w:p w14:paraId="2E724DF1" w14:textId="77777777" w:rsidR="007B598C" w:rsidRPr="004A6A23" w:rsidRDefault="007B598C" w:rsidP="007B598C">
      <w:pPr>
        <w:tabs>
          <w:tab w:val="left" w:pos="5103"/>
        </w:tabs>
        <w:ind w:left="3402"/>
      </w:pPr>
      <w:r w:rsidRPr="004A6A23">
        <w:t>73°18'S</w:t>
      </w:r>
      <w:r w:rsidRPr="004A6A23">
        <w:tab/>
        <w:t>111°30'W</w:t>
      </w:r>
    </w:p>
    <w:p w14:paraId="7224ED9E" w14:textId="77777777" w:rsidR="007B598C" w:rsidRPr="004A6A23" w:rsidRDefault="007B598C" w:rsidP="007B598C">
      <w:pPr>
        <w:tabs>
          <w:tab w:val="left" w:pos="5103"/>
        </w:tabs>
        <w:ind w:left="3402"/>
      </w:pPr>
      <w:r w:rsidRPr="004A6A23">
        <w:t>74°12'S</w:t>
      </w:r>
      <w:r w:rsidRPr="004A6A23">
        <w:tab/>
        <w:t>111°30'W</w:t>
      </w:r>
    </w:p>
    <w:p w14:paraId="0DBCB9CB" w14:textId="77777777" w:rsidR="007B598C" w:rsidRPr="004A6A23" w:rsidRDefault="007B598C" w:rsidP="007B598C">
      <w:pPr>
        <w:tabs>
          <w:tab w:val="left" w:pos="5103"/>
        </w:tabs>
        <w:ind w:left="3402"/>
      </w:pPr>
      <w:r w:rsidRPr="004A6A23">
        <w:t>74°12'S</w:t>
      </w:r>
      <w:r w:rsidRPr="004A6A23">
        <w:tab/>
        <w:t>119°00'W</w:t>
      </w:r>
    </w:p>
    <w:p w14:paraId="1C3049BC" w14:textId="77777777" w:rsidR="007B598C" w:rsidRPr="004A6A23" w:rsidRDefault="007B598C" w:rsidP="007B598C">
      <w:pPr>
        <w:jc w:val="center"/>
      </w:pPr>
    </w:p>
    <w:p w14:paraId="0389727D" w14:textId="77777777" w:rsidR="007B598C" w:rsidRPr="004A6A23" w:rsidRDefault="007B598C" w:rsidP="007B598C">
      <w:pPr>
        <w:tabs>
          <w:tab w:val="left" w:pos="2643"/>
        </w:tabs>
        <w:ind w:left="2835"/>
      </w:pPr>
      <w:r w:rsidRPr="004A6A23">
        <w:t>Research block 88.2_3 coordinates</w:t>
      </w:r>
    </w:p>
    <w:p w14:paraId="4AF9D9EF" w14:textId="77777777" w:rsidR="007B598C" w:rsidRPr="004A6A23" w:rsidRDefault="007B598C" w:rsidP="007B598C">
      <w:pPr>
        <w:tabs>
          <w:tab w:val="left" w:pos="5103"/>
        </w:tabs>
        <w:ind w:left="3402"/>
      </w:pPr>
      <w:r w:rsidRPr="004A6A23">
        <w:t>72°12'S</w:t>
      </w:r>
      <w:r w:rsidRPr="004A6A23">
        <w:tab/>
        <w:t>122°00'W</w:t>
      </w:r>
    </w:p>
    <w:p w14:paraId="6E2A8C53" w14:textId="77777777" w:rsidR="007B598C" w:rsidRPr="004A6A23" w:rsidRDefault="007B598C" w:rsidP="007B598C">
      <w:pPr>
        <w:tabs>
          <w:tab w:val="left" w:pos="5103"/>
        </w:tabs>
        <w:ind w:left="3402"/>
      </w:pPr>
      <w:r w:rsidRPr="004A6A23">
        <w:t>70°50'S</w:t>
      </w:r>
      <w:r w:rsidRPr="004A6A23">
        <w:tab/>
        <w:t>115°00'W</w:t>
      </w:r>
    </w:p>
    <w:p w14:paraId="71563892" w14:textId="77777777" w:rsidR="007B598C" w:rsidRPr="004A6A23" w:rsidRDefault="007B598C" w:rsidP="007B598C">
      <w:pPr>
        <w:tabs>
          <w:tab w:val="left" w:pos="5103"/>
        </w:tabs>
        <w:ind w:left="3402"/>
      </w:pPr>
      <w:r w:rsidRPr="004A6A23">
        <w:t>71°42'S</w:t>
      </w:r>
      <w:r w:rsidRPr="004A6A23">
        <w:tab/>
        <w:t>115°00'W</w:t>
      </w:r>
    </w:p>
    <w:p w14:paraId="13C532F3" w14:textId="77777777" w:rsidR="007B598C" w:rsidRPr="004A6A23" w:rsidRDefault="007B598C" w:rsidP="007B598C">
      <w:pPr>
        <w:tabs>
          <w:tab w:val="left" w:pos="5103"/>
        </w:tabs>
        <w:ind w:left="3402"/>
      </w:pPr>
      <w:r w:rsidRPr="004A6A23">
        <w:t>73°12'S</w:t>
      </w:r>
      <w:r w:rsidRPr="004A6A23">
        <w:tab/>
        <w:t>122°00'W</w:t>
      </w:r>
    </w:p>
    <w:p w14:paraId="0F405C23" w14:textId="77777777" w:rsidR="007B598C" w:rsidRPr="004A6A23" w:rsidRDefault="007B598C" w:rsidP="007B598C">
      <w:pPr>
        <w:jc w:val="center"/>
      </w:pPr>
    </w:p>
    <w:p w14:paraId="331B659C" w14:textId="77777777" w:rsidR="007B598C" w:rsidRPr="004A6A23" w:rsidRDefault="007B598C" w:rsidP="007B598C">
      <w:pPr>
        <w:keepNext/>
        <w:tabs>
          <w:tab w:val="left" w:pos="2643"/>
        </w:tabs>
        <w:ind w:left="2835"/>
      </w:pPr>
      <w:r w:rsidRPr="004A6A23">
        <w:t>Research block 88.2_4 coordinates</w:t>
      </w:r>
    </w:p>
    <w:p w14:paraId="3D15E2AB" w14:textId="77777777" w:rsidR="007B598C" w:rsidRPr="004A6A23" w:rsidRDefault="007B598C" w:rsidP="007B598C">
      <w:pPr>
        <w:tabs>
          <w:tab w:val="left" w:pos="5103"/>
        </w:tabs>
        <w:ind w:left="3402"/>
      </w:pPr>
      <w:r w:rsidRPr="004A6A23">
        <w:t>72°36'S</w:t>
      </w:r>
      <w:r w:rsidRPr="004A6A23">
        <w:tab/>
        <w:t>140°00'W</w:t>
      </w:r>
    </w:p>
    <w:p w14:paraId="0BA5A187" w14:textId="77777777" w:rsidR="007B598C" w:rsidRPr="004A6A23" w:rsidRDefault="007B598C" w:rsidP="007B598C">
      <w:pPr>
        <w:tabs>
          <w:tab w:val="left" w:pos="5103"/>
        </w:tabs>
        <w:ind w:left="3402"/>
      </w:pPr>
      <w:r w:rsidRPr="004A6A23">
        <w:t>72°36'S</w:t>
      </w:r>
      <w:r w:rsidRPr="004A6A23">
        <w:tab/>
        <w:t>128°00'W</w:t>
      </w:r>
    </w:p>
    <w:p w14:paraId="6C325EA1" w14:textId="77777777" w:rsidR="007B598C" w:rsidRPr="004A6A23" w:rsidRDefault="007B598C" w:rsidP="007B598C">
      <w:pPr>
        <w:tabs>
          <w:tab w:val="left" w:pos="5103"/>
        </w:tabs>
        <w:ind w:left="3402"/>
      </w:pPr>
      <w:r w:rsidRPr="004A6A23">
        <w:t>74°42'S</w:t>
      </w:r>
      <w:r w:rsidRPr="004A6A23">
        <w:tab/>
        <w:t>128°00'W</w:t>
      </w:r>
    </w:p>
    <w:p w14:paraId="6365353B" w14:textId="77777777" w:rsidR="007B598C" w:rsidRPr="004A6A23" w:rsidRDefault="007B598C" w:rsidP="007B598C">
      <w:pPr>
        <w:tabs>
          <w:tab w:val="left" w:pos="5103"/>
        </w:tabs>
        <w:spacing w:after="480"/>
        <w:ind w:left="3402"/>
      </w:pPr>
      <w:r w:rsidRPr="004A6A23">
        <w:t>74°42'S</w:t>
      </w:r>
      <w:r w:rsidRPr="004A6A23">
        <w:tab/>
        <w:t>140°00'W.</w:t>
      </w:r>
    </w:p>
    <w:bookmarkEnd w:id="101"/>
    <w:p w14:paraId="61FC6D7F" w14:textId="530E14DC" w:rsidR="00293928" w:rsidRPr="004A6A23" w:rsidRDefault="00293928" w:rsidP="007B598C">
      <w:pPr>
        <w:pStyle w:val="figurelegend"/>
        <w:spacing w:before="120" w:after="720"/>
        <w:ind w:left="1750" w:right="567"/>
      </w:pPr>
    </w:p>
    <w:sectPr w:rsidR="00293928" w:rsidRPr="004A6A23" w:rsidSect="007230BE">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82AD9" w14:textId="77777777" w:rsidR="001B14F6" w:rsidRDefault="001B14F6">
      <w:r>
        <w:separator/>
      </w:r>
    </w:p>
  </w:endnote>
  <w:endnote w:type="continuationSeparator" w:id="0">
    <w:p w14:paraId="175B02D2" w14:textId="77777777" w:rsidR="001B14F6" w:rsidRDefault="001B1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96321" w14:textId="77777777" w:rsidR="001B14F6" w:rsidRDefault="001B14F6">
      <w:r>
        <w:separator/>
      </w:r>
    </w:p>
  </w:footnote>
  <w:footnote w:type="continuationSeparator" w:id="0">
    <w:p w14:paraId="02DF65B3" w14:textId="77777777" w:rsidR="001B14F6" w:rsidRDefault="001B14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782EF" w14:textId="77777777" w:rsidR="007B598C" w:rsidRDefault="007B598C" w:rsidP="00507A22">
    <w:pPr>
      <w:pStyle w:val="oddheader"/>
    </w:pPr>
    <w:r>
      <w:t>41-10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42CE2" w14:textId="3B4296BE" w:rsidR="007B598C" w:rsidRDefault="007B598C" w:rsidP="007230BE">
    <w:pPr>
      <w:pStyle w:val="oddheader"/>
    </w:pPr>
    <w:r>
      <w:t>41-10</w:t>
    </w:r>
  </w:p>
  <w:p w14:paraId="049DBFEF" w14:textId="631D3898" w:rsidR="007230BE" w:rsidRDefault="007230BE" w:rsidP="007230BE">
    <w:pPr>
      <w:pStyle w:val="oddheader"/>
    </w:pPr>
    <w:del w:id="103" w:author="Doro Forck" w:date="2018-11-07T16:35:00Z">
      <w:r w:rsidDel="00CB584C">
        <w:delText>v0</w:delText>
      </w:r>
    </w:del>
    <w:ins w:id="104" w:author="Stephane Thanassekos" w:date="2018-10-31T08:45:00Z">
      <w:del w:id="105" w:author="Doro Forck" w:date="2018-11-07T16:36:00Z">
        <w:r w:rsidR="00392031" w:rsidDel="00CB584C">
          <w:delText>v</w:delText>
        </w:r>
      </w:del>
    </w:ins>
    <w:ins w:id="106" w:author="Ingrid Slicer" w:date="2018-11-01T07:13:00Z">
      <w:del w:id="107" w:author="Doro Forck" w:date="2018-11-07T16:36:00Z">
        <w:r w:rsidR="00B84EFF" w:rsidDel="00CB584C">
          <w:delText>3</w:delText>
        </w:r>
      </w:del>
    </w:ins>
    <w:ins w:id="108" w:author="Stephane Thanassekos" w:date="2018-10-31T08:45:00Z">
      <w:del w:id="109" w:author="Doro Forck" w:date="2018-11-07T16:36:00Z">
        <w:r w:rsidR="00392031" w:rsidDel="00CB584C">
          <w:delText>1</w:delText>
        </w:r>
      </w:del>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ngrid Slicer">
    <w15:presenceInfo w15:providerId="AD" w15:userId="S-1-5-21-789336058-879983540-1801674531-6709"/>
  </w15:person>
  <w15:person w15:author="Doro Forck">
    <w15:presenceInfo w15:providerId="AD" w15:userId="S-1-5-21-789336058-879983540-1801674531-1221"/>
  </w15:person>
  <w15:person w15:author="Belinda Blackburn">
    <w15:presenceInfo w15:providerId="AD" w15:userId="S-1-5-21-789336058-879983540-1801674531-10691"/>
  </w15:person>
  <w15:person w15:author="Keith Reid">
    <w15:presenceInfo w15:providerId="AD" w15:userId="S-1-5-21-789336058-879983540-1801674531-70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4097">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598C"/>
    <w:rsid w:val="00003392"/>
    <w:rsid w:val="00004F5C"/>
    <w:rsid w:val="00011656"/>
    <w:rsid w:val="0001722C"/>
    <w:rsid w:val="00020A97"/>
    <w:rsid w:val="00037BD2"/>
    <w:rsid w:val="000573D8"/>
    <w:rsid w:val="00060309"/>
    <w:rsid w:val="000661FD"/>
    <w:rsid w:val="00066AB7"/>
    <w:rsid w:val="000709F9"/>
    <w:rsid w:val="00080A49"/>
    <w:rsid w:val="00093133"/>
    <w:rsid w:val="000975BB"/>
    <w:rsid w:val="000A1872"/>
    <w:rsid w:val="000A67EA"/>
    <w:rsid w:val="000B4AC5"/>
    <w:rsid w:val="000B51C3"/>
    <w:rsid w:val="000C3D02"/>
    <w:rsid w:val="000C4A03"/>
    <w:rsid w:val="000D5941"/>
    <w:rsid w:val="000D626F"/>
    <w:rsid w:val="000E547B"/>
    <w:rsid w:val="000F0BF9"/>
    <w:rsid w:val="000F7404"/>
    <w:rsid w:val="001056D8"/>
    <w:rsid w:val="00114F3D"/>
    <w:rsid w:val="00115B5B"/>
    <w:rsid w:val="001326D6"/>
    <w:rsid w:val="00134425"/>
    <w:rsid w:val="00155181"/>
    <w:rsid w:val="00155C56"/>
    <w:rsid w:val="001655D3"/>
    <w:rsid w:val="001657DA"/>
    <w:rsid w:val="00170E3D"/>
    <w:rsid w:val="0018501F"/>
    <w:rsid w:val="0019362F"/>
    <w:rsid w:val="001A116F"/>
    <w:rsid w:val="001B14F6"/>
    <w:rsid w:val="001C00E6"/>
    <w:rsid w:val="001C2583"/>
    <w:rsid w:val="001C4474"/>
    <w:rsid w:val="001D27F7"/>
    <w:rsid w:val="001F18B7"/>
    <w:rsid w:val="001F3DC8"/>
    <w:rsid w:val="00201EB9"/>
    <w:rsid w:val="00205903"/>
    <w:rsid w:val="00214397"/>
    <w:rsid w:val="0021667A"/>
    <w:rsid w:val="002176F2"/>
    <w:rsid w:val="00222E2E"/>
    <w:rsid w:val="00224CA2"/>
    <w:rsid w:val="0022678A"/>
    <w:rsid w:val="0023288F"/>
    <w:rsid w:val="00240817"/>
    <w:rsid w:val="00242BB1"/>
    <w:rsid w:val="00243D23"/>
    <w:rsid w:val="00256B65"/>
    <w:rsid w:val="0026596F"/>
    <w:rsid w:val="00265ED0"/>
    <w:rsid w:val="00276DC0"/>
    <w:rsid w:val="00285BBB"/>
    <w:rsid w:val="00290416"/>
    <w:rsid w:val="00293928"/>
    <w:rsid w:val="002A55DA"/>
    <w:rsid w:val="002B13B1"/>
    <w:rsid w:val="002C48C3"/>
    <w:rsid w:val="002C498C"/>
    <w:rsid w:val="002E3318"/>
    <w:rsid w:val="002E3416"/>
    <w:rsid w:val="003003F8"/>
    <w:rsid w:val="00302BA1"/>
    <w:rsid w:val="00312138"/>
    <w:rsid w:val="0031253E"/>
    <w:rsid w:val="00316BF6"/>
    <w:rsid w:val="0033097C"/>
    <w:rsid w:val="00331BA1"/>
    <w:rsid w:val="00332123"/>
    <w:rsid w:val="00336475"/>
    <w:rsid w:val="003367E9"/>
    <w:rsid w:val="00346298"/>
    <w:rsid w:val="00346FCD"/>
    <w:rsid w:val="00354CC4"/>
    <w:rsid w:val="00366DB9"/>
    <w:rsid w:val="00373D49"/>
    <w:rsid w:val="0037602C"/>
    <w:rsid w:val="00390AEF"/>
    <w:rsid w:val="00392031"/>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4D46"/>
    <w:rsid w:val="00445329"/>
    <w:rsid w:val="00454D6B"/>
    <w:rsid w:val="00454D7A"/>
    <w:rsid w:val="00461B05"/>
    <w:rsid w:val="004722D0"/>
    <w:rsid w:val="00477878"/>
    <w:rsid w:val="00481297"/>
    <w:rsid w:val="0048504F"/>
    <w:rsid w:val="00491068"/>
    <w:rsid w:val="00495DA0"/>
    <w:rsid w:val="004976A5"/>
    <w:rsid w:val="00497C1A"/>
    <w:rsid w:val="004A4715"/>
    <w:rsid w:val="004A6A23"/>
    <w:rsid w:val="004C4EC1"/>
    <w:rsid w:val="004D1719"/>
    <w:rsid w:val="00500CEE"/>
    <w:rsid w:val="0050409D"/>
    <w:rsid w:val="00504703"/>
    <w:rsid w:val="005066FE"/>
    <w:rsid w:val="00507A22"/>
    <w:rsid w:val="00507A51"/>
    <w:rsid w:val="00516354"/>
    <w:rsid w:val="00521338"/>
    <w:rsid w:val="00530B36"/>
    <w:rsid w:val="005456C8"/>
    <w:rsid w:val="00546024"/>
    <w:rsid w:val="00554073"/>
    <w:rsid w:val="00554A9F"/>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86A1D"/>
    <w:rsid w:val="006A1BD3"/>
    <w:rsid w:val="006A2952"/>
    <w:rsid w:val="006A2A66"/>
    <w:rsid w:val="006A6AA2"/>
    <w:rsid w:val="006A7540"/>
    <w:rsid w:val="006B1A7E"/>
    <w:rsid w:val="006C77F5"/>
    <w:rsid w:val="006D2FA7"/>
    <w:rsid w:val="006E316B"/>
    <w:rsid w:val="00713D8A"/>
    <w:rsid w:val="007178D2"/>
    <w:rsid w:val="007230BE"/>
    <w:rsid w:val="00725851"/>
    <w:rsid w:val="00733077"/>
    <w:rsid w:val="00734313"/>
    <w:rsid w:val="00741009"/>
    <w:rsid w:val="0074478C"/>
    <w:rsid w:val="0076143F"/>
    <w:rsid w:val="0077140B"/>
    <w:rsid w:val="00797ECB"/>
    <w:rsid w:val="007A457A"/>
    <w:rsid w:val="007A6AC5"/>
    <w:rsid w:val="007B07B2"/>
    <w:rsid w:val="007B35EB"/>
    <w:rsid w:val="007B598C"/>
    <w:rsid w:val="007F6DC0"/>
    <w:rsid w:val="007F7528"/>
    <w:rsid w:val="008013AE"/>
    <w:rsid w:val="008165AC"/>
    <w:rsid w:val="008177D3"/>
    <w:rsid w:val="0082083D"/>
    <w:rsid w:val="00826303"/>
    <w:rsid w:val="00830965"/>
    <w:rsid w:val="00830B50"/>
    <w:rsid w:val="008350C8"/>
    <w:rsid w:val="0085219C"/>
    <w:rsid w:val="0085373E"/>
    <w:rsid w:val="00872317"/>
    <w:rsid w:val="0087467D"/>
    <w:rsid w:val="00875386"/>
    <w:rsid w:val="008778F9"/>
    <w:rsid w:val="008834F8"/>
    <w:rsid w:val="008850B4"/>
    <w:rsid w:val="008B07C9"/>
    <w:rsid w:val="008B415E"/>
    <w:rsid w:val="008D52D3"/>
    <w:rsid w:val="008D55A0"/>
    <w:rsid w:val="008E7591"/>
    <w:rsid w:val="00910A8C"/>
    <w:rsid w:val="00916059"/>
    <w:rsid w:val="00920A43"/>
    <w:rsid w:val="00930FA7"/>
    <w:rsid w:val="009319D6"/>
    <w:rsid w:val="0093261B"/>
    <w:rsid w:val="00933AB7"/>
    <w:rsid w:val="009518B0"/>
    <w:rsid w:val="0097067A"/>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005"/>
    <w:rsid w:val="009E6510"/>
    <w:rsid w:val="009F6452"/>
    <w:rsid w:val="00A073DF"/>
    <w:rsid w:val="00A12048"/>
    <w:rsid w:val="00A166B0"/>
    <w:rsid w:val="00A22F54"/>
    <w:rsid w:val="00A263D8"/>
    <w:rsid w:val="00A341CA"/>
    <w:rsid w:val="00A36B31"/>
    <w:rsid w:val="00A474CD"/>
    <w:rsid w:val="00A56E7B"/>
    <w:rsid w:val="00A60393"/>
    <w:rsid w:val="00A636E1"/>
    <w:rsid w:val="00A7242D"/>
    <w:rsid w:val="00A72A2A"/>
    <w:rsid w:val="00A8038A"/>
    <w:rsid w:val="00A86EDB"/>
    <w:rsid w:val="00AA0088"/>
    <w:rsid w:val="00AA33E9"/>
    <w:rsid w:val="00AB234D"/>
    <w:rsid w:val="00AB3E8C"/>
    <w:rsid w:val="00AB73D0"/>
    <w:rsid w:val="00AC2D88"/>
    <w:rsid w:val="00AC4D3A"/>
    <w:rsid w:val="00AD04A5"/>
    <w:rsid w:val="00AD3330"/>
    <w:rsid w:val="00AF76A0"/>
    <w:rsid w:val="00B0045F"/>
    <w:rsid w:val="00B01192"/>
    <w:rsid w:val="00B04AF7"/>
    <w:rsid w:val="00B05474"/>
    <w:rsid w:val="00B1169C"/>
    <w:rsid w:val="00B22A80"/>
    <w:rsid w:val="00B24522"/>
    <w:rsid w:val="00B25995"/>
    <w:rsid w:val="00B347AA"/>
    <w:rsid w:val="00B40DB7"/>
    <w:rsid w:val="00B52539"/>
    <w:rsid w:val="00B736D6"/>
    <w:rsid w:val="00B738C5"/>
    <w:rsid w:val="00B84EFF"/>
    <w:rsid w:val="00B90C87"/>
    <w:rsid w:val="00B95F8F"/>
    <w:rsid w:val="00BA04BA"/>
    <w:rsid w:val="00BA450C"/>
    <w:rsid w:val="00BA5824"/>
    <w:rsid w:val="00BB28EA"/>
    <w:rsid w:val="00BD1298"/>
    <w:rsid w:val="00BD257F"/>
    <w:rsid w:val="00BD3E51"/>
    <w:rsid w:val="00BE33AB"/>
    <w:rsid w:val="00BF28DE"/>
    <w:rsid w:val="00C002BA"/>
    <w:rsid w:val="00C06115"/>
    <w:rsid w:val="00C07CA7"/>
    <w:rsid w:val="00C15F16"/>
    <w:rsid w:val="00C22098"/>
    <w:rsid w:val="00C35808"/>
    <w:rsid w:val="00C35C40"/>
    <w:rsid w:val="00C36C0D"/>
    <w:rsid w:val="00C37F3D"/>
    <w:rsid w:val="00C5014E"/>
    <w:rsid w:val="00C7150E"/>
    <w:rsid w:val="00C87975"/>
    <w:rsid w:val="00C905EB"/>
    <w:rsid w:val="00C97620"/>
    <w:rsid w:val="00CA000C"/>
    <w:rsid w:val="00CA5C48"/>
    <w:rsid w:val="00CA7278"/>
    <w:rsid w:val="00CB5164"/>
    <w:rsid w:val="00CB584C"/>
    <w:rsid w:val="00CB591C"/>
    <w:rsid w:val="00CC011E"/>
    <w:rsid w:val="00CC27D2"/>
    <w:rsid w:val="00CC39F5"/>
    <w:rsid w:val="00CC426D"/>
    <w:rsid w:val="00CC5D8A"/>
    <w:rsid w:val="00CC7D29"/>
    <w:rsid w:val="00CD5DCC"/>
    <w:rsid w:val="00CE0217"/>
    <w:rsid w:val="00CE0C2B"/>
    <w:rsid w:val="00CE1A5E"/>
    <w:rsid w:val="00CE3143"/>
    <w:rsid w:val="00CF2351"/>
    <w:rsid w:val="00CF3BB0"/>
    <w:rsid w:val="00CF7698"/>
    <w:rsid w:val="00D339A3"/>
    <w:rsid w:val="00D357B0"/>
    <w:rsid w:val="00D36AE8"/>
    <w:rsid w:val="00D43547"/>
    <w:rsid w:val="00D5022F"/>
    <w:rsid w:val="00D552C0"/>
    <w:rsid w:val="00D610AA"/>
    <w:rsid w:val="00D615D8"/>
    <w:rsid w:val="00D8369F"/>
    <w:rsid w:val="00D90E1B"/>
    <w:rsid w:val="00D95BF9"/>
    <w:rsid w:val="00DB3658"/>
    <w:rsid w:val="00DB5074"/>
    <w:rsid w:val="00DB6B92"/>
    <w:rsid w:val="00DB6F2A"/>
    <w:rsid w:val="00DB6FC8"/>
    <w:rsid w:val="00DC1401"/>
    <w:rsid w:val="00DD1704"/>
    <w:rsid w:val="00DD4DB2"/>
    <w:rsid w:val="00DF04E2"/>
    <w:rsid w:val="00DF4D1D"/>
    <w:rsid w:val="00E1460E"/>
    <w:rsid w:val="00E306CE"/>
    <w:rsid w:val="00E34026"/>
    <w:rsid w:val="00E36A5B"/>
    <w:rsid w:val="00E545F3"/>
    <w:rsid w:val="00E63914"/>
    <w:rsid w:val="00E70990"/>
    <w:rsid w:val="00E755A7"/>
    <w:rsid w:val="00E8133A"/>
    <w:rsid w:val="00E81577"/>
    <w:rsid w:val="00E83C02"/>
    <w:rsid w:val="00EB7C92"/>
    <w:rsid w:val="00EC41BC"/>
    <w:rsid w:val="00EC4BCA"/>
    <w:rsid w:val="00ED470D"/>
    <w:rsid w:val="00EE5EF9"/>
    <w:rsid w:val="00EE614B"/>
    <w:rsid w:val="00EE785C"/>
    <w:rsid w:val="00EF0107"/>
    <w:rsid w:val="00EF0EE7"/>
    <w:rsid w:val="00EF6E35"/>
    <w:rsid w:val="00EF71D4"/>
    <w:rsid w:val="00F16176"/>
    <w:rsid w:val="00F232A9"/>
    <w:rsid w:val="00F3471D"/>
    <w:rsid w:val="00F3539A"/>
    <w:rsid w:val="00F37C06"/>
    <w:rsid w:val="00F415BC"/>
    <w:rsid w:val="00F57579"/>
    <w:rsid w:val="00F619BA"/>
    <w:rsid w:val="00F66DFC"/>
    <w:rsid w:val="00F75F7B"/>
    <w:rsid w:val="00F77768"/>
    <w:rsid w:val="00F86663"/>
    <w:rsid w:val="00F92982"/>
    <w:rsid w:val="00FA0A26"/>
    <w:rsid w:val="00FA4144"/>
    <w:rsid w:val="00FB0269"/>
    <w:rsid w:val="00FC2FA3"/>
    <w:rsid w:val="00FC369B"/>
    <w:rsid w:val="00FC622E"/>
    <w:rsid w:val="00FC66B0"/>
    <w:rsid w:val="00FC71D7"/>
    <w:rsid w:val="00FC76F6"/>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4e4e4,#ddd,silver,#b9b9b9"/>
    </o:shapedefaults>
    <o:shapelayout v:ext="edit">
      <o:idmap v:ext="edit" data="1"/>
    </o:shapelayout>
  </w:shapeDefaults>
  <w:decimalSymbol w:val="."/>
  <w:listSeparator w:val=","/>
  <w14:docId w14:val="27497C26"/>
  <w15:docId w15:val="{60E604C0-D9C5-4CB0-8069-955BC587C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7B598C"/>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paragraph" w:styleId="Revision">
    <w:name w:val="Revision"/>
    <w:hidden/>
    <w:uiPriority w:val="99"/>
    <w:semiHidden/>
    <w:rsid w:val="00AC2D8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849C1-AC9E-4F03-B1B6-72EE30B37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4</TotalTime>
  <Pages>4</Pages>
  <Words>1207</Words>
  <Characters>6886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9</cp:revision>
  <cp:lastPrinted>2014-11-16T21:50:00Z</cp:lastPrinted>
  <dcterms:created xsi:type="dcterms:W3CDTF">2018-11-02T01:40:00Z</dcterms:created>
  <dcterms:modified xsi:type="dcterms:W3CDTF">2018-11-07T05:37:00Z</dcterms:modified>
</cp:coreProperties>
</file>